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1CC" w:rsidRPr="00FE62FC" w:rsidRDefault="0018353A">
      <w:pPr>
        <w:pStyle w:val="Subtitle"/>
        <w:spacing w:before="120" w:after="120"/>
        <w:rPr>
          <w:sz w:val="24"/>
          <w:lang w:val="sr-Latn-CS"/>
        </w:rPr>
      </w:pPr>
      <w:r w:rsidRPr="00FE62FC">
        <w:rPr>
          <w:sz w:val="24"/>
          <w:lang w:val="sr-Latn-CS"/>
        </w:rPr>
        <w:t>DEO A TENDERSKOG DOSIJEA:</w:t>
      </w:r>
    </w:p>
    <w:p w:rsidR="00B861CC" w:rsidRPr="00FE62FC" w:rsidRDefault="0018353A">
      <w:pPr>
        <w:pStyle w:val="Subtitle"/>
        <w:spacing w:before="120" w:after="120"/>
        <w:rPr>
          <w:sz w:val="24"/>
          <w:lang w:val="sr-Latn-CS"/>
        </w:rPr>
      </w:pPr>
      <w:r w:rsidRPr="00FE62FC">
        <w:rPr>
          <w:sz w:val="24"/>
          <w:lang w:val="sr-Latn-CS"/>
        </w:rPr>
        <w:t>UPUTSTVO ZA PONUĐAČE ZA DODELU GRAĐEVINSKOG MATERIJALA, NAMEŠTAJA I ELEKTRIČNIH UREĐAJA ZA SEOSKA DOMAĆINSTVA</w:t>
      </w:r>
    </w:p>
    <w:p w:rsidR="00B861CC" w:rsidRPr="00FE62FC" w:rsidRDefault="0018353A">
      <w:pPr>
        <w:pStyle w:val="Subtitle"/>
        <w:spacing w:before="120" w:after="120"/>
        <w:rPr>
          <w:lang w:val="sr-Latn-CS"/>
        </w:rPr>
      </w:pPr>
      <w:r w:rsidRPr="00FE62FC">
        <w:rPr>
          <w:color w:val="000000" w:themeColor="text1"/>
          <w:sz w:val="24"/>
          <w:lang w:val="sr-Latn-CS"/>
        </w:rPr>
        <w:t>BROJ PUBLIKACIJE: RHP-W7-XI-13-404-37/2019</w:t>
      </w:r>
    </w:p>
    <w:p w:rsidR="00B861CC" w:rsidRPr="00FE62FC" w:rsidRDefault="00B861CC">
      <w:pPr>
        <w:pStyle w:val="Subtitle"/>
        <w:spacing w:before="120" w:after="120"/>
        <w:rPr>
          <w:b w:val="0"/>
          <w:i/>
          <w:sz w:val="24"/>
          <w:lang w:val="sr-Latn-CS"/>
        </w:rPr>
      </w:pPr>
    </w:p>
    <w:p w:rsidR="00B861CC" w:rsidRPr="00FE62FC" w:rsidRDefault="0018353A">
      <w:pPr>
        <w:pStyle w:val="Subtitle"/>
        <w:spacing w:before="120" w:after="120"/>
        <w:jc w:val="both"/>
        <w:rPr>
          <w:b w:val="0"/>
          <w:sz w:val="24"/>
          <w:lang w:val="sr-Latn-CS"/>
        </w:rPr>
      </w:pPr>
      <w:r w:rsidRPr="00FE62FC">
        <w:rPr>
          <w:b w:val="0"/>
          <w:sz w:val="24"/>
          <w:lang w:val="sr-Latn-CS"/>
        </w:rPr>
        <w:t>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w:t>
      </w:r>
      <w:r w:rsidRPr="00FE62FC">
        <w:rPr>
          <w:b w:val="0"/>
          <w:sz w:val="24"/>
          <w:lang w:val="sr-Latn-CS"/>
        </w:rPr>
        <w:t>ivo prouče i poštuju sve uputstvа, obrаsce, odredbe ugovorа i specifikаcije sаdržаne u tenderskom dosijeu. Ukoliko ponuđаč ne podnese ponudu kojа sаdrži sve trаžene informаcije i dokumentаciju u utvrđenom roku, ponudа može biti odbijenа. Bilo kаkve rezerve</w:t>
      </w:r>
      <w:r w:rsidRPr="00FE62FC">
        <w:rPr>
          <w:b w:val="0"/>
          <w:sz w:val="24"/>
          <w:lang w:val="sr-Latn-CS"/>
        </w:rPr>
        <w:t xml:space="preserve"> i odstupanja u ponudi u odnosu nа tenderski dosije nisu prihvаtljive i to može biti rаzlog zа аutomаtsko odbijаnje ponude bez dаljeg rаzmаtrаnjа.  </w:t>
      </w:r>
    </w:p>
    <w:p w:rsidR="00B861CC" w:rsidRPr="00FE62FC" w:rsidRDefault="0018353A">
      <w:pPr>
        <w:pStyle w:val="Subtitle"/>
        <w:spacing w:before="120" w:after="120"/>
        <w:jc w:val="both"/>
        <w:rPr>
          <w:b w:val="0"/>
          <w:sz w:val="24"/>
          <w:lang w:val="sr-Latn-CS"/>
        </w:rPr>
      </w:pPr>
      <w:r w:rsidRPr="00FE62FC">
        <w:rPr>
          <w:b w:val="0"/>
          <w:sz w:val="24"/>
          <w:lang w:val="sr-Latn-CS"/>
        </w:rPr>
        <w:t>Ovim uputstvom utvrđuju se pravila podnošenja ponuda, izbora i realizacije ugovora koji se finansiraju u ok</w:t>
      </w:r>
      <w:r w:rsidRPr="00FE62FC">
        <w:rPr>
          <w:b w:val="0"/>
          <w:sz w:val="24"/>
          <w:lang w:val="sr-Latn-CS"/>
        </w:rPr>
        <w:t xml:space="preserve">viru Regionalnog stambenog programa. </w:t>
      </w:r>
    </w:p>
    <w:p w:rsidR="00B861CC" w:rsidRPr="00FE62FC" w:rsidRDefault="00B861CC">
      <w:pPr>
        <w:pStyle w:val="Subtitle"/>
        <w:spacing w:before="120" w:after="120"/>
        <w:jc w:val="both"/>
        <w:rPr>
          <w:b w:val="0"/>
          <w:sz w:val="24"/>
          <w:lang w:val="sr-Latn-CS"/>
        </w:rPr>
      </w:pPr>
    </w:p>
    <w:p w:rsidR="00B861CC" w:rsidRPr="00FE62FC" w:rsidRDefault="0018353A">
      <w:pPr>
        <w:keepNext/>
        <w:numPr>
          <w:ilvl w:val="0"/>
          <w:numId w:val="3"/>
        </w:numPr>
        <w:spacing w:before="120" w:after="120"/>
        <w:jc w:val="both"/>
        <w:rPr>
          <w:b/>
          <w:lang w:val="sr-Latn-CS"/>
        </w:rPr>
      </w:pPr>
      <w:r w:rsidRPr="00FE62FC">
        <w:rPr>
          <w:b/>
          <w:lang w:val="sr-Latn-CS"/>
        </w:rPr>
        <w:t xml:space="preserve">Dobra koje se nabavljaju i procenjena vrednost predmeta nabavke </w:t>
      </w:r>
    </w:p>
    <w:p w:rsidR="00B861CC" w:rsidRPr="00FE62FC" w:rsidRDefault="0018353A">
      <w:pPr>
        <w:pStyle w:val="ListParagraph"/>
        <w:numPr>
          <w:ilvl w:val="1"/>
          <w:numId w:val="8"/>
        </w:numPr>
        <w:spacing w:before="120" w:after="120"/>
        <w:ind w:left="420" w:hanging="420"/>
        <w:jc w:val="both"/>
        <w:rPr>
          <w:lang w:val="sr-Latn-CS"/>
        </w:rPr>
      </w:pPr>
      <w:r w:rsidRPr="00FE62FC">
        <w:rPr>
          <w:lang w:val="sr-Latn-CS"/>
        </w:rPr>
        <w:t xml:space="preserve"> Dobra i prateće usluge koje su Naručiocu potrebne opisane su u Tehničkim specifikacijama, Opštim tehničkim uslovima i Projektnom zadatku, koji se nalaz</w:t>
      </w:r>
      <w:r w:rsidRPr="00FE62FC">
        <w:rPr>
          <w:lang w:val="sr-Latn-CS"/>
        </w:rPr>
        <w:t>i u delu C ovog tenderskog dosijea.</w:t>
      </w:r>
    </w:p>
    <w:p w:rsidR="00B861CC" w:rsidRPr="00FE62FC" w:rsidRDefault="0018353A">
      <w:pPr>
        <w:pStyle w:val="ListParagraph"/>
        <w:numPr>
          <w:ilvl w:val="1"/>
          <w:numId w:val="8"/>
        </w:numPr>
        <w:spacing w:before="120" w:after="120"/>
        <w:ind w:left="420" w:hanging="420"/>
        <w:jc w:val="both"/>
        <w:rPr>
          <w:lang w:val="sr-Latn-CS"/>
        </w:rPr>
      </w:pPr>
      <w:r w:rsidRPr="00FE62FC">
        <w:rPr>
          <w:lang w:val="sr-Latn-CS"/>
        </w:rPr>
        <w:t>Dobra moraju da u potpunosti odgovaraju tehničkim specifikacijama definisanim u tenderskom dosijeu i da su u potpunoj saglasnosti sa svim crtežima, količinama, modelima, uzorcima, dimenzijama i ostalim instrukcijama naru</w:t>
      </w:r>
      <w:r w:rsidRPr="00FE62FC">
        <w:rPr>
          <w:lang w:val="sr-Latn-CS"/>
        </w:rPr>
        <w:t>čioca iz predmetnog tenderskog dosijea i njegovim aneksima.</w:t>
      </w:r>
    </w:p>
    <w:p w:rsidR="00B861CC" w:rsidRPr="00FE62FC" w:rsidRDefault="0018353A">
      <w:pPr>
        <w:pStyle w:val="ListParagraph"/>
        <w:numPr>
          <w:ilvl w:val="1"/>
          <w:numId w:val="8"/>
        </w:numPr>
        <w:spacing w:before="120" w:after="120"/>
        <w:ind w:left="420" w:hanging="420"/>
        <w:jc w:val="both"/>
        <w:rPr>
          <w:lang w:val="sr-Latn-CS"/>
        </w:rPr>
      </w:pPr>
      <w:r w:rsidRPr="00FE62FC">
        <w:rPr>
          <w:lang w:val="sr-Latn-CS"/>
        </w:rPr>
        <w:t xml:space="preserve">Procenjena vrednost nabavke </w:t>
      </w:r>
      <w:r w:rsidRPr="00FE62FC">
        <w:rPr>
          <w:b/>
          <w:lang w:val="sr-Latn-CS"/>
        </w:rPr>
        <w:t>iznosi 1.236.226,94 RSD bez PDV-a.</w:t>
      </w:r>
      <w:r w:rsidRPr="00FE62FC">
        <w:rPr>
          <w:lang w:val="sr-Latn-CS"/>
        </w:rPr>
        <w:t xml:space="preserve"> </w:t>
      </w:r>
    </w:p>
    <w:p w:rsidR="00B861CC" w:rsidRPr="00FE62FC" w:rsidRDefault="00B861CC">
      <w:pPr>
        <w:pStyle w:val="ListParagraph"/>
        <w:spacing w:before="120" w:after="120"/>
        <w:ind w:left="420"/>
        <w:jc w:val="both"/>
        <w:rPr>
          <w:lang w:val="sr-Latn-CS"/>
        </w:rPr>
      </w:pPr>
    </w:p>
    <w:p w:rsidR="00B861CC" w:rsidRPr="00FE62FC" w:rsidRDefault="0018353A" w:rsidP="00FE62FC">
      <w:pPr>
        <w:numPr>
          <w:ilvl w:val="0"/>
          <w:numId w:val="8"/>
        </w:numPr>
        <w:spacing w:before="120" w:after="120"/>
        <w:ind w:left="357" w:hanging="357"/>
        <w:jc w:val="both"/>
        <w:rPr>
          <w:b/>
          <w:lang w:val="sr-Latn-CS"/>
        </w:rPr>
      </w:pPr>
      <w:r w:rsidRPr="00FE62FC">
        <w:rPr>
          <w:b/>
          <w:lang w:val="sr-Latn-CS"/>
        </w:rPr>
        <w:t>Vremenski 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FE62FC" w:rsidRPr="00FE62FC" w:rsidTr="00C35917">
        <w:tc>
          <w:tcPr>
            <w:tcW w:w="4428" w:type="dxa"/>
            <w:tcBorders>
              <w:bottom w:val="nil"/>
            </w:tcBorders>
          </w:tcPr>
          <w:p w:rsidR="00FE62FC" w:rsidRPr="00FE62FC" w:rsidRDefault="00FE62FC" w:rsidP="00C35917">
            <w:pPr>
              <w:spacing w:before="120" w:after="120"/>
              <w:rPr>
                <w:lang w:val="sr-Latn-CS"/>
              </w:rPr>
            </w:pPr>
          </w:p>
        </w:tc>
        <w:tc>
          <w:tcPr>
            <w:tcW w:w="2235" w:type="dxa"/>
            <w:shd w:val="pct10" w:color="auto" w:fill="FFFFFF"/>
          </w:tcPr>
          <w:p w:rsidR="00FE62FC" w:rsidRPr="00FE62FC" w:rsidRDefault="00FE62FC" w:rsidP="00C35917">
            <w:pPr>
              <w:spacing w:before="120" w:after="120"/>
              <w:jc w:val="center"/>
              <w:rPr>
                <w:b/>
                <w:lang w:val="sr-Latn-CS"/>
              </w:rPr>
            </w:pPr>
            <w:r w:rsidRPr="00FE62FC">
              <w:rPr>
                <w:b/>
                <w:lang w:val="sr-Latn-CS"/>
              </w:rPr>
              <w:t>DATUM</w:t>
            </w:r>
          </w:p>
        </w:tc>
        <w:tc>
          <w:tcPr>
            <w:tcW w:w="1701" w:type="dxa"/>
            <w:tcBorders>
              <w:bottom w:val="nil"/>
            </w:tcBorders>
            <w:shd w:val="pct10" w:color="auto" w:fill="FFFFFF"/>
          </w:tcPr>
          <w:p w:rsidR="00FE62FC" w:rsidRPr="00FE62FC" w:rsidRDefault="00FE62FC" w:rsidP="00C35917">
            <w:pPr>
              <w:spacing w:before="120" w:after="120"/>
              <w:jc w:val="center"/>
              <w:rPr>
                <w:b/>
                <w:lang w:val="sr-Latn-CS"/>
              </w:rPr>
            </w:pPr>
            <w:r w:rsidRPr="00FE62FC">
              <w:rPr>
                <w:b/>
                <w:lang w:val="sr-Latn-CS"/>
              </w:rPr>
              <w:t>VREME*</w:t>
            </w:r>
          </w:p>
        </w:tc>
      </w:tr>
      <w:tr w:rsidR="00FE62FC" w:rsidRPr="00FE62FC" w:rsidTr="00FE6F86">
        <w:tc>
          <w:tcPr>
            <w:tcW w:w="4428" w:type="dxa"/>
            <w:shd w:val="pct10" w:color="auto" w:fill="FFFFFF"/>
          </w:tcPr>
          <w:p w:rsidR="00FE62FC" w:rsidRPr="00FE62FC" w:rsidRDefault="00FE62FC" w:rsidP="00FE62FC">
            <w:pPr>
              <w:spacing w:before="120" w:after="120"/>
              <w:jc w:val="center"/>
              <w:rPr>
                <w:b/>
                <w:lang w:val="sr-Latn-CS"/>
              </w:rPr>
            </w:pPr>
            <w:r w:rsidRPr="00FE62FC">
              <w:rPr>
                <w:b/>
                <w:lang w:val="sr-Latn-CS"/>
              </w:rPr>
              <w:t>Rok za traženje dodatnih objašnjenja od Naručioca</w:t>
            </w:r>
          </w:p>
        </w:tc>
        <w:tc>
          <w:tcPr>
            <w:tcW w:w="2235" w:type="dxa"/>
            <w:tcBorders>
              <w:top w:val="single" w:sz="4" w:space="0" w:color="00000A"/>
              <w:left w:val="single" w:sz="4" w:space="0" w:color="00000A"/>
              <w:bottom w:val="single" w:sz="4" w:space="0" w:color="00000A"/>
              <w:right w:val="single" w:sz="4" w:space="0" w:color="00000A"/>
            </w:tcBorders>
            <w:shd w:val="clear" w:color="auto" w:fill="auto"/>
          </w:tcPr>
          <w:p w:rsidR="00FE62FC" w:rsidRPr="00FE62FC" w:rsidRDefault="00FE62FC" w:rsidP="00FE62FC">
            <w:pPr>
              <w:pStyle w:val="FrameContents"/>
              <w:spacing w:before="120" w:after="120"/>
              <w:jc w:val="center"/>
              <w:rPr>
                <w:lang w:val="sr-Latn-CS"/>
              </w:rPr>
            </w:pPr>
            <w:r w:rsidRPr="00FE62FC">
              <w:rPr>
                <w:lang w:val="sr-Latn-CS"/>
              </w:rPr>
              <w:t>21.03.2019.</w:t>
            </w:r>
          </w:p>
        </w:tc>
        <w:tc>
          <w:tcPr>
            <w:tcW w:w="1701" w:type="dxa"/>
          </w:tcPr>
          <w:p w:rsidR="00FE62FC" w:rsidRPr="00FE62FC" w:rsidRDefault="00FE62FC" w:rsidP="00FE62FC">
            <w:pPr>
              <w:spacing w:before="120" w:after="120"/>
              <w:jc w:val="center"/>
              <w:rPr>
                <w:b/>
                <w:lang w:val="sr-Latn-CS"/>
              </w:rPr>
            </w:pPr>
            <w:r w:rsidRPr="00FE62FC">
              <w:rPr>
                <w:b/>
                <w:lang w:val="sr-Latn-CS"/>
              </w:rPr>
              <w:t>-</w:t>
            </w:r>
          </w:p>
        </w:tc>
      </w:tr>
      <w:tr w:rsidR="00FE62FC" w:rsidRPr="00FE62FC" w:rsidTr="00FE6F86">
        <w:trPr>
          <w:trHeight w:val="467"/>
        </w:trPr>
        <w:tc>
          <w:tcPr>
            <w:tcW w:w="4428" w:type="dxa"/>
            <w:shd w:val="pct10" w:color="auto" w:fill="FFFFFF"/>
          </w:tcPr>
          <w:p w:rsidR="00FE62FC" w:rsidRPr="00FE62FC" w:rsidRDefault="00FE62FC" w:rsidP="00FE62FC">
            <w:pPr>
              <w:spacing w:before="120" w:after="120"/>
              <w:jc w:val="center"/>
              <w:rPr>
                <w:b/>
                <w:lang w:val="sr-Latn-CS"/>
              </w:rPr>
            </w:pPr>
            <w:r w:rsidRPr="00FE62FC">
              <w:rPr>
                <w:b/>
                <w:lang w:val="sr-Latn-CS"/>
              </w:rPr>
              <w:t xml:space="preserve">Poslednji dan na koji Naručilac pruža dodatne informacije </w:t>
            </w:r>
          </w:p>
        </w:tc>
        <w:tc>
          <w:tcPr>
            <w:tcW w:w="2235" w:type="dxa"/>
            <w:tcBorders>
              <w:top w:val="single" w:sz="4" w:space="0" w:color="00000A"/>
              <w:left w:val="single" w:sz="4" w:space="0" w:color="00000A"/>
              <w:bottom w:val="single" w:sz="4" w:space="0" w:color="00000A"/>
              <w:right w:val="single" w:sz="4" w:space="0" w:color="00000A"/>
            </w:tcBorders>
            <w:shd w:val="clear" w:color="auto" w:fill="auto"/>
          </w:tcPr>
          <w:p w:rsidR="00FE62FC" w:rsidRPr="00FE62FC" w:rsidRDefault="00FE62FC" w:rsidP="00FE62FC">
            <w:pPr>
              <w:pStyle w:val="FrameContents"/>
              <w:spacing w:before="120" w:after="120"/>
              <w:jc w:val="center"/>
              <w:rPr>
                <w:lang w:val="sr-Latn-CS"/>
              </w:rPr>
            </w:pPr>
            <w:r w:rsidRPr="00FE62FC">
              <w:rPr>
                <w:lang w:val="sr-Latn-CS"/>
              </w:rPr>
              <w:t>22.03.2019.</w:t>
            </w:r>
          </w:p>
        </w:tc>
        <w:tc>
          <w:tcPr>
            <w:tcW w:w="1701" w:type="dxa"/>
          </w:tcPr>
          <w:p w:rsidR="00FE62FC" w:rsidRPr="00FE62FC" w:rsidRDefault="00FE62FC" w:rsidP="00FE62FC">
            <w:pPr>
              <w:spacing w:before="120" w:after="120"/>
              <w:jc w:val="center"/>
              <w:rPr>
                <w:b/>
                <w:lang w:val="sr-Latn-CS"/>
              </w:rPr>
            </w:pPr>
            <w:r w:rsidRPr="00FE62FC">
              <w:rPr>
                <w:b/>
                <w:lang w:val="sr-Latn-CS"/>
              </w:rPr>
              <w:t>-</w:t>
            </w:r>
          </w:p>
        </w:tc>
      </w:tr>
      <w:tr w:rsidR="00FE62FC" w:rsidRPr="00FE62FC" w:rsidTr="00FE6F86">
        <w:trPr>
          <w:trHeight w:val="686"/>
        </w:trPr>
        <w:tc>
          <w:tcPr>
            <w:tcW w:w="4428" w:type="dxa"/>
            <w:shd w:val="pct10" w:color="auto" w:fill="FFFFFF"/>
          </w:tcPr>
          <w:p w:rsidR="00FE62FC" w:rsidRPr="00FE62FC" w:rsidRDefault="00FE62FC" w:rsidP="00FE62FC">
            <w:pPr>
              <w:spacing w:before="120" w:after="120"/>
              <w:jc w:val="center"/>
              <w:rPr>
                <w:b/>
                <w:lang w:val="sr-Latn-CS"/>
              </w:rPr>
            </w:pPr>
            <w:r w:rsidRPr="00FE62FC">
              <w:rPr>
                <w:b/>
                <w:lang w:val="sr-Latn-CS"/>
              </w:rPr>
              <w:t>Rok za podnošenje ponuda</w:t>
            </w:r>
          </w:p>
        </w:tc>
        <w:tc>
          <w:tcPr>
            <w:tcW w:w="2235" w:type="dxa"/>
            <w:tcBorders>
              <w:top w:val="single" w:sz="4" w:space="0" w:color="00000A"/>
              <w:left w:val="single" w:sz="4" w:space="0" w:color="00000A"/>
              <w:bottom w:val="single" w:sz="4" w:space="0" w:color="00000A"/>
              <w:right w:val="single" w:sz="4" w:space="0" w:color="00000A"/>
            </w:tcBorders>
            <w:shd w:val="clear" w:color="auto" w:fill="auto"/>
          </w:tcPr>
          <w:p w:rsidR="00FE62FC" w:rsidRPr="00FE62FC" w:rsidRDefault="00FE62FC" w:rsidP="00FE62FC">
            <w:pPr>
              <w:pStyle w:val="FrameContents"/>
              <w:spacing w:before="120" w:after="120"/>
              <w:jc w:val="center"/>
              <w:rPr>
                <w:lang w:val="sr-Latn-CS"/>
              </w:rPr>
            </w:pPr>
            <w:r w:rsidRPr="00FE62FC">
              <w:rPr>
                <w:lang w:val="sr-Latn-CS"/>
              </w:rPr>
              <w:t>26.03.2019.</w:t>
            </w:r>
          </w:p>
        </w:tc>
        <w:tc>
          <w:tcPr>
            <w:tcW w:w="1701" w:type="dxa"/>
          </w:tcPr>
          <w:p w:rsidR="00FE62FC" w:rsidRPr="00FE62FC" w:rsidRDefault="00FE62FC" w:rsidP="00FE62FC">
            <w:pPr>
              <w:spacing w:before="120" w:after="120"/>
              <w:jc w:val="center"/>
              <w:rPr>
                <w:lang w:val="sr-Latn-CS"/>
              </w:rPr>
            </w:pPr>
            <w:r w:rsidRPr="00FE62FC">
              <w:rPr>
                <w:lang w:val="sr-Latn-CS"/>
              </w:rPr>
              <w:t xml:space="preserve">12:00 časova </w:t>
            </w:r>
          </w:p>
        </w:tc>
      </w:tr>
      <w:tr w:rsidR="00FE62FC" w:rsidRPr="00FE62FC" w:rsidTr="00FE6F86">
        <w:trPr>
          <w:trHeight w:val="696"/>
        </w:trPr>
        <w:tc>
          <w:tcPr>
            <w:tcW w:w="4428" w:type="dxa"/>
            <w:shd w:val="pct10" w:color="auto" w:fill="FFFFFF"/>
          </w:tcPr>
          <w:p w:rsidR="00FE62FC" w:rsidRPr="00FE62FC" w:rsidRDefault="00FE62FC" w:rsidP="00FE62FC">
            <w:pPr>
              <w:spacing w:before="120" w:after="120"/>
              <w:jc w:val="center"/>
              <w:rPr>
                <w:b/>
                <w:lang w:val="sr-Latn-CS"/>
              </w:rPr>
            </w:pPr>
            <w:r w:rsidRPr="00FE62FC">
              <w:rPr>
                <w:b/>
                <w:lang w:val="sr-Latn-CS"/>
              </w:rPr>
              <w:t>Javno otvaranje ponuda</w:t>
            </w:r>
          </w:p>
        </w:tc>
        <w:tc>
          <w:tcPr>
            <w:tcW w:w="2235" w:type="dxa"/>
            <w:tcBorders>
              <w:top w:val="single" w:sz="4" w:space="0" w:color="00000A"/>
              <w:left w:val="single" w:sz="4" w:space="0" w:color="00000A"/>
              <w:bottom w:val="single" w:sz="4" w:space="0" w:color="00000A"/>
              <w:right w:val="single" w:sz="4" w:space="0" w:color="00000A"/>
            </w:tcBorders>
            <w:shd w:val="clear" w:color="auto" w:fill="auto"/>
          </w:tcPr>
          <w:p w:rsidR="00FE62FC" w:rsidRPr="00FE62FC" w:rsidRDefault="00FE62FC" w:rsidP="00FE62FC">
            <w:pPr>
              <w:pStyle w:val="FrameContents"/>
              <w:spacing w:before="120" w:after="120"/>
              <w:jc w:val="center"/>
              <w:rPr>
                <w:lang w:val="sr-Latn-CS"/>
              </w:rPr>
            </w:pPr>
            <w:r w:rsidRPr="00FE62FC">
              <w:rPr>
                <w:lang w:val="sr-Latn-CS"/>
              </w:rPr>
              <w:t>26.03.2019.</w:t>
            </w:r>
          </w:p>
        </w:tc>
        <w:tc>
          <w:tcPr>
            <w:tcW w:w="1701" w:type="dxa"/>
          </w:tcPr>
          <w:p w:rsidR="00FE62FC" w:rsidRPr="00FE62FC" w:rsidRDefault="00FE62FC" w:rsidP="00FE62FC">
            <w:pPr>
              <w:spacing w:before="120" w:after="120"/>
              <w:jc w:val="center"/>
              <w:rPr>
                <w:lang w:val="sr-Latn-CS"/>
              </w:rPr>
            </w:pPr>
            <w:r w:rsidRPr="00FE62FC">
              <w:rPr>
                <w:lang w:val="sr-Latn-CS"/>
              </w:rPr>
              <w:t xml:space="preserve">12:30 časova </w:t>
            </w:r>
          </w:p>
        </w:tc>
      </w:tr>
      <w:tr w:rsidR="00FE62FC" w:rsidRPr="00FE62FC" w:rsidTr="00FE6F86">
        <w:trPr>
          <w:trHeight w:val="699"/>
        </w:trPr>
        <w:tc>
          <w:tcPr>
            <w:tcW w:w="4428" w:type="dxa"/>
            <w:shd w:val="pct10" w:color="auto" w:fill="FFFFFF"/>
          </w:tcPr>
          <w:p w:rsidR="00FE62FC" w:rsidRPr="00FE62FC" w:rsidRDefault="00FE62FC" w:rsidP="00FE62FC">
            <w:pPr>
              <w:spacing w:before="120" w:after="120"/>
              <w:jc w:val="center"/>
              <w:rPr>
                <w:b/>
                <w:lang w:val="sr-Latn-CS"/>
              </w:rPr>
            </w:pPr>
            <w:r w:rsidRPr="00FE62FC">
              <w:rPr>
                <w:b/>
                <w:lang w:val="sr-Latn-CS"/>
              </w:rPr>
              <w:t>Odluka o dodeli/obustavi ugovora</w:t>
            </w:r>
            <w:r w:rsidRPr="00FE62FC">
              <w:rPr>
                <w:lang w:val="sr-Latn-CS"/>
              </w:rPr>
              <w:t>**</w:t>
            </w:r>
          </w:p>
        </w:tc>
        <w:tc>
          <w:tcPr>
            <w:tcW w:w="2235" w:type="dxa"/>
            <w:tcBorders>
              <w:top w:val="single" w:sz="4" w:space="0" w:color="00000A"/>
              <w:left w:val="single" w:sz="4" w:space="0" w:color="00000A"/>
              <w:bottom w:val="single" w:sz="4" w:space="0" w:color="00000A"/>
              <w:right w:val="single" w:sz="4" w:space="0" w:color="00000A"/>
            </w:tcBorders>
            <w:shd w:val="clear" w:color="auto" w:fill="auto"/>
          </w:tcPr>
          <w:p w:rsidR="00FE62FC" w:rsidRPr="00FE62FC" w:rsidRDefault="00FE62FC" w:rsidP="00FE62FC">
            <w:pPr>
              <w:pStyle w:val="FrameContents"/>
              <w:spacing w:before="120" w:after="120"/>
              <w:jc w:val="center"/>
              <w:rPr>
                <w:lang w:val="sr-Latn-CS"/>
              </w:rPr>
            </w:pPr>
            <w:r w:rsidRPr="00FE62FC">
              <w:rPr>
                <w:lang w:val="sr-Latn-CS"/>
              </w:rPr>
              <w:t>April 2019.</w:t>
            </w:r>
            <w:ins w:id="0" w:author="Duška Andonov" w:date="2019-03-06T14:20:00Z">
              <w:r w:rsidRPr="00FE62FC">
                <w:rPr>
                  <w:lang w:val="sr-Latn-CS"/>
                </w:rPr>
                <w:t xml:space="preserve"> </w:t>
              </w:r>
            </w:ins>
            <w:r w:rsidRPr="00FE62FC">
              <w:rPr>
                <w:lang w:val="sr-Latn-CS"/>
              </w:rPr>
              <w:t xml:space="preserve"> </w:t>
            </w:r>
          </w:p>
        </w:tc>
        <w:tc>
          <w:tcPr>
            <w:tcW w:w="1701" w:type="dxa"/>
          </w:tcPr>
          <w:p w:rsidR="00FE62FC" w:rsidRPr="00FE62FC" w:rsidRDefault="00FE62FC" w:rsidP="00FE62FC">
            <w:pPr>
              <w:spacing w:before="120" w:after="120"/>
              <w:jc w:val="center"/>
              <w:rPr>
                <w:b/>
                <w:lang w:val="sr-Latn-CS"/>
              </w:rPr>
            </w:pPr>
            <w:r w:rsidRPr="00FE62FC">
              <w:rPr>
                <w:b/>
                <w:lang w:val="sr-Latn-CS"/>
              </w:rPr>
              <w:t>-</w:t>
            </w:r>
          </w:p>
        </w:tc>
      </w:tr>
      <w:tr w:rsidR="00FE62FC" w:rsidRPr="00FE62FC" w:rsidTr="00FE6F86">
        <w:trPr>
          <w:trHeight w:val="695"/>
        </w:trPr>
        <w:tc>
          <w:tcPr>
            <w:tcW w:w="4428" w:type="dxa"/>
            <w:shd w:val="pct10" w:color="auto" w:fill="FFFFFF"/>
          </w:tcPr>
          <w:p w:rsidR="00FE62FC" w:rsidRPr="00FE62FC" w:rsidRDefault="00FE62FC" w:rsidP="00FE62FC">
            <w:pPr>
              <w:spacing w:before="120" w:after="120"/>
              <w:jc w:val="center"/>
              <w:rPr>
                <w:b/>
                <w:lang w:val="sr-Latn-CS"/>
              </w:rPr>
            </w:pPr>
            <w:r w:rsidRPr="00FE62FC">
              <w:rPr>
                <w:b/>
                <w:lang w:val="sr-Latn-CS"/>
              </w:rPr>
              <w:lastRenderedPageBreak/>
              <w:t>Potpisivanje ugovora</w:t>
            </w:r>
            <w:r w:rsidRPr="00FE62FC">
              <w:rPr>
                <w:lang w:val="sr-Latn-CS"/>
              </w:rPr>
              <w:t>**</w:t>
            </w:r>
          </w:p>
        </w:tc>
        <w:tc>
          <w:tcPr>
            <w:tcW w:w="2235" w:type="dxa"/>
            <w:tcBorders>
              <w:top w:val="single" w:sz="4" w:space="0" w:color="00000A"/>
              <w:left w:val="single" w:sz="4" w:space="0" w:color="00000A"/>
              <w:bottom w:val="single" w:sz="4" w:space="0" w:color="00000A"/>
              <w:right w:val="single" w:sz="4" w:space="0" w:color="00000A"/>
            </w:tcBorders>
            <w:shd w:val="clear" w:color="auto" w:fill="auto"/>
          </w:tcPr>
          <w:p w:rsidR="00FE62FC" w:rsidRPr="00FE62FC" w:rsidRDefault="00FE62FC" w:rsidP="00FE62FC">
            <w:pPr>
              <w:pStyle w:val="FrameContents"/>
              <w:spacing w:before="120" w:after="120"/>
              <w:jc w:val="center"/>
              <w:rPr>
                <w:lang w:val="sr-Latn-CS"/>
              </w:rPr>
            </w:pPr>
            <w:r w:rsidRPr="00FE62FC">
              <w:rPr>
                <w:lang w:val="sr-Latn-CS"/>
              </w:rPr>
              <w:t>April 2019.</w:t>
            </w:r>
          </w:p>
        </w:tc>
        <w:tc>
          <w:tcPr>
            <w:tcW w:w="1701" w:type="dxa"/>
          </w:tcPr>
          <w:p w:rsidR="00FE62FC" w:rsidRPr="00FE62FC" w:rsidRDefault="00FE62FC" w:rsidP="00FE62FC">
            <w:pPr>
              <w:spacing w:before="120" w:after="120"/>
              <w:jc w:val="center"/>
              <w:rPr>
                <w:b/>
                <w:lang w:val="sr-Latn-CS"/>
              </w:rPr>
            </w:pPr>
            <w:r w:rsidRPr="00FE62FC">
              <w:rPr>
                <w:b/>
                <w:lang w:val="sr-Latn-CS"/>
              </w:rPr>
              <w:t>-</w:t>
            </w:r>
          </w:p>
        </w:tc>
      </w:tr>
    </w:tbl>
    <w:p w:rsidR="00B861CC" w:rsidRPr="00FE62FC" w:rsidRDefault="0018353A">
      <w:pPr>
        <w:spacing w:before="120" w:after="120"/>
        <w:rPr>
          <w:b/>
          <w:lang w:val="sr-Latn-CS"/>
        </w:rPr>
      </w:pPr>
      <w:bookmarkStart w:id="1" w:name="_GoBack"/>
      <w:bookmarkEnd w:id="1"/>
      <w:r w:rsidRPr="00FE62FC">
        <w:rPr>
          <w:b/>
          <w:lang w:val="sr-Latn-CS"/>
        </w:rPr>
        <w:t>* Sva vremena odnose se na vremensku zonu države Naručioca</w:t>
      </w:r>
      <w:r w:rsidRPr="00FE62FC">
        <w:rPr>
          <w:b/>
          <w:lang w:val="sr-Latn-CS"/>
        </w:rPr>
        <w:br/>
      </w:r>
      <w:r w:rsidRPr="00FE62FC">
        <w:rPr>
          <w:lang w:val="sr-Latn-CS"/>
        </w:rPr>
        <w:t>**</w:t>
      </w:r>
      <w:r w:rsidRPr="00FE62FC">
        <w:rPr>
          <w:b/>
          <w:lang w:val="sr-Latn-CS"/>
        </w:rPr>
        <w:t>Okvirni datum</w:t>
      </w:r>
    </w:p>
    <w:p w:rsidR="00B861CC" w:rsidRPr="00FE62FC" w:rsidRDefault="00B861CC">
      <w:pPr>
        <w:spacing w:before="120" w:after="120"/>
        <w:rPr>
          <w:b/>
          <w:lang w:val="sr-Latn-CS"/>
        </w:rPr>
      </w:pPr>
    </w:p>
    <w:p w:rsidR="00B861CC" w:rsidRPr="00FE62FC" w:rsidRDefault="0018353A">
      <w:pPr>
        <w:keepNext/>
        <w:numPr>
          <w:ilvl w:val="0"/>
          <w:numId w:val="8"/>
        </w:numPr>
        <w:spacing w:before="120" w:after="120"/>
        <w:jc w:val="both"/>
        <w:rPr>
          <w:b/>
          <w:lang w:val="sr-Latn-CS"/>
        </w:rPr>
      </w:pPr>
      <w:bookmarkStart w:id="2" w:name="_Ref499615030"/>
      <w:r w:rsidRPr="00FE62FC">
        <w:rPr>
          <w:b/>
          <w:lang w:val="sr-Latn-CS"/>
        </w:rPr>
        <w:t>Pravo učešć</w:t>
      </w:r>
      <w:bookmarkEnd w:id="2"/>
      <w:r w:rsidRPr="00FE62FC">
        <w:rPr>
          <w:b/>
          <w:lang w:val="sr-Latn-CS"/>
        </w:rPr>
        <w:t>a</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lang w:val="sr-Latn-CS"/>
        </w:rPr>
      </w:pPr>
      <w:r w:rsidRPr="00FE62FC">
        <w:rPr>
          <w:lang w:val="sr-Latn-CS"/>
        </w:rPr>
        <w:t>Pravo učešća imaju sva pravna i fizička lica koja ispunjavaju sledeće obavezne uslove / kriterijume za učešće u postupku nabavke:</w:t>
      </w:r>
    </w:p>
    <w:p w:rsidR="00B861CC" w:rsidRPr="00FE62FC" w:rsidRDefault="0018353A">
      <w:pPr>
        <w:pStyle w:val="BodyText"/>
        <w:numPr>
          <w:ilvl w:val="2"/>
          <w:numId w:val="17"/>
        </w:numPr>
        <w:tabs>
          <w:tab w:val="left" w:pos="1133"/>
          <w:tab w:val="left" w:pos="2127"/>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ind w:left="2268" w:hanging="567"/>
        <w:jc w:val="both"/>
        <w:rPr>
          <w:lang w:val="sr-Latn-CS"/>
        </w:rPr>
      </w:pPr>
      <w:r w:rsidRPr="00FE62FC">
        <w:rPr>
          <w:lang w:val="sr-Latn-CS"/>
        </w:rPr>
        <w:t xml:space="preserve">Da su registrovani </w:t>
      </w:r>
      <w:r w:rsidRPr="00FE62FC">
        <w:rPr>
          <w:lang w:val="sr-Latn-CS"/>
        </w:rPr>
        <w:t>kod nadležnog organa;</w:t>
      </w:r>
    </w:p>
    <w:p w:rsidR="00B861CC" w:rsidRPr="00FE62FC" w:rsidRDefault="0018353A">
      <w:pPr>
        <w:pStyle w:val="BodyText"/>
        <w:numPr>
          <w:ilvl w:val="2"/>
          <w:numId w:val="17"/>
        </w:numPr>
        <w:tabs>
          <w:tab w:val="left" w:pos="1133"/>
          <w:tab w:val="left" w:pos="2127"/>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ind w:left="2268" w:hanging="567"/>
        <w:jc w:val="both"/>
        <w:rPr>
          <w:lang w:val="sr-Latn-CS"/>
        </w:rPr>
      </w:pPr>
      <w:r w:rsidRPr="00FE62FC">
        <w:rPr>
          <w:lang w:val="sr-Latn-CS"/>
        </w:rPr>
        <w:t>Da pravno lice ili njegov pravni zastupnik nisu osuđivani za krivično delo kao članovi organizovane kriminalne grupe; da nisu osuđivani za dela u oblasti privrednog kriminala, za dela protiv životne sredine, davanje ili primanje mita,</w:t>
      </w:r>
      <w:r w:rsidRPr="00FE62FC">
        <w:rPr>
          <w:lang w:val="sr-Latn-CS"/>
        </w:rPr>
        <w:t xml:space="preserve"> za krivično delo prevare;</w:t>
      </w:r>
    </w:p>
    <w:p w:rsidR="00B861CC" w:rsidRPr="00FE62FC" w:rsidRDefault="0018353A">
      <w:pPr>
        <w:pStyle w:val="BodyText"/>
        <w:numPr>
          <w:ilvl w:val="2"/>
          <w:numId w:val="17"/>
        </w:numPr>
        <w:tabs>
          <w:tab w:val="left" w:pos="1133"/>
          <w:tab w:val="left" w:pos="2127"/>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ind w:left="2268" w:hanging="567"/>
        <w:jc w:val="both"/>
        <w:rPr>
          <w:lang w:val="sr-Latn-CS"/>
        </w:rPr>
      </w:pPr>
      <w:r w:rsidRPr="00FE62FC">
        <w:rPr>
          <w:lang w:val="sr-Latn-CS"/>
        </w:rPr>
        <w:t>Da je platilo dospele poreze i druge obaveze u skladu sa propisima Republike Srbije ili druge države ukoliko ima registrovano sedište na teritoriji te države;</w:t>
      </w:r>
    </w:p>
    <w:p w:rsidR="00B861CC" w:rsidRPr="00FE62FC" w:rsidRDefault="0018353A">
      <w:pPr>
        <w:pStyle w:val="BodyText"/>
        <w:numPr>
          <w:ilvl w:val="2"/>
          <w:numId w:val="17"/>
        </w:numPr>
        <w:tabs>
          <w:tab w:val="left" w:pos="1133"/>
          <w:tab w:val="left" w:pos="2127"/>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ind w:left="2268" w:hanging="567"/>
        <w:jc w:val="both"/>
        <w:rPr>
          <w:lang w:val="sr-Latn-CS"/>
        </w:rPr>
      </w:pPr>
      <w:r w:rsidRPr="00FE62FC">
        <w:rPr>
          <w:lang w:val="sr-Latn-CS"/>
        </w:rPr>
        <w:t>Da ima važeću dozvolu nadležnog organa za obavljanje privredne delatno</w:t>
      </w:r>
      <w:r w:rsidRPr="00FE62FC">
        <w:rPr>
          <w:lang w:val="sr-Latn-CS"/>
        </w:rPr>
        <w:t>sti koja je predmet javne nabavke, ako je takva dozvola predviđena posebnim propisom;</w:t>
      </w:r>
    </w:p>
    <w:p w:rsidR="00B861CC" w:rsidRPr="00FE62FC" w:rsidRDefault="0018353A">
      <w:pPr>
        <w:pStyle w:val="ListParagraph"/>
        <w:numPr>
          <w:ilvl w:val="2"/>
          <w:numId w:val="17"/>
        </w:numPr>
        <w:tabs>
          <w:tab w:val="left" w:pos="2127"/>
        </w:tabs>
        <w:suppressAutoHyphens/>
        <w:spacing w:before="120" w:after="120"/>
        <w:ind w:left="2268" w:hanging="567"/>
        <w:jc w:val="both"/>
        <w:rPr>
          <w:lang w:val="sr-Latn-CS"/>
        </w:rPr>
      </w:pPr>
      <w:r w:rsidRPr="00FE62FC">
        <w:rPr>
          <w:lang w:val="sr-Latn-CS"/>
        </w:rPr>
        <w:t>Ispunio je obaveze prema važećim propisima koji se odnose na zaštitu na radu, zapošljavanje i uslove rada, zaštitu životne sredine, i da nema zabranu obavljanja delatnost</w:t>
      </w:r>
      <w:r w:rsidRPr="00FE62FC">
        <w:rPr>
          <w:lang w:val="sr-Latn-CS"/>
        </w:rPr>
        <w:t>i koja je na snazi u vreme podnošenja ponude.</w:t>
      </w:r>
    </w:p>
    <w:p w:rsidR="00B861CC" w:rsidRPr="00FE62FC" w:rsidRDefault="0018353A">
      <w:pPr>
        <w:pStyle w:val="ListParagraph"/>
        <w:numPr>
          <w:ilvl w:val="1"/>
          <w:numId w:val="17"/>
        </w:numPr>
        <w:suppressAutoHyphens/>
        <w:spacing w:before="120" w:after="120"/>
        <w:jc w:val="both"/>
        <w:rPr>
          <w:lang w:val="sr-Latn-CS"/>
        </w:rPr>
      </w:pPr>
      <w:r w:rsidRPr="00FE62FC">
        <w:rPr>
          <w:lang w:val="sr-Latn-CS"/>
        </w:rPr>
        <w:t>Ponuđači dokazuju ispunjenost uslova iz tačke 3.1 dostavljanjem Izjave o ispunjavanju obaveznih uslova u skladu sa Obrascem 4.</w:t>
      </w:r>
    </w:p>
    <w:p w:rsidR="00B861CC" w:rsidRPr="00FE62FC" w:rsidRDefault="0018353A">
      <w:pPr>
        <w:pStyle w:val="ListParagraph"/>
        <w:numPr>
          <w:ilvl w:val="1"/>
          <w:numId w:val="17"/>
        </w:numPr>
        <w:suppressAutoHyphens/>
        <w:spacing w:before="120" w:after="120"/>
        <w:jc w:val="both"/>
        <w:rPr>
          <w:lang w:val="sr-Latn-CS"/>
        </w:rPr>
      </w:pPr>
      <w:r w:rsidRPr="00FE62FC">
        <w:rPr>
          <w:lang w:val="sr-Latn-CS"/>
        </w:rPr>
        <w:t>Potrebni uslovi definisani tačkom 3.1 odnose se na sve članove grupe ponuđača i sve</w:t>
      </w:r>
      <w:r w:rsidRPr="00FE62FC">
        <w:rPr>
          <w:lang w:val="sr-Latn-CS"/>
        </w:rPr>
        <w:t xml:space="preserve"> podizvođače, sa izuzetkom zahteva iz tačke 3.1.4 koji se odnosi samo na člana grupe ponuđača ili podizvođača koji stvarno obavlјa poslove za koje je potrebna posebna dozvola. </w:t>
      </w:r>
    </w:p>
    <w:p w:rsidR="00B861CC" w:rsidRPr="00FE62FC" w:rsidRDefault="0018353A">
      <w:pPr>
        <w:pStyle w:val="ListParagraph"/>
        <w:numPr>
          <w:ilvl w:val="1"/>
          <w:numId w:val="17"/>
        </w:numPr>
        <w:suppressAutoHyphens/>
        <w:spacing w:before="120" w:after="120"/>
        <w:jc w:val="both"/>
        <w:rPr>
          <w:lang w:val="sr-Latn-CS"/>
        </w:rPr>
      </w:pPr>
      <w:r w:rsidRPr="00FE62FC">
        <w:rPr>
          <w:lang w:val="sr-Latn-CS"/>
        </w:rPr>
        <w:t>Dokumenta iz tačke 3.2 mogu se podneti kao neoverena kopija. Naručilac, pre don</w:t>
      </w:r>
      <w:r w:rsidRPr="00FE62FC">
        <w:rPr>
          <w:lang w:val="sr-Latn-CS"/>
        </w:rPr>
        <w:t>ošenja odluke o dodeli ugovora, može da zahteva da ponuđač čija ponuda je ocenjena kao najpovoljnija, dostavi na uvid original ili overenu kopiju nekog ili svih podnesenih dokumenata.</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lang w:val="sr-Latn-CS"/>
        </w:rPr>
      </w:pPr>
      <w:r w:rsidRPr="00FE62FC">
        <w:rPr>
          <w:lang w:val="sr-Latn-CS"/>
        </w:rPr>
        <w:t>Ukoliko ponudu podnosi grupa ponuđača, Izjava mora biti potpisana od str</w:t>
      </w:r>
      <w:r w:rsidRPr="00FE62FC">
        <w:rPr>
          <w:lang w:val="sr-Latn-CS"/>
        </w:rPr>
        <w:t xml:space="preserve">ane ovlašćenog lica svakog ponuđača iz grupe ponuđača i overena pečatom. </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lang w:val="sr-Latn-CS"/>
        </w:rPr>
      </w:pPr>
      <w:r w:rsidRPr="00FE62FC">
        <w:rPr>
          <w:lang w:val="sr-Latn-CS"/>
        </w:rPr>
        <w:t xml:space="preserve">Ukoliko Ponuđač podnosi ponudu sa podizvođačem, Ponuđač je dužan da dostavi i Izjavu podizvođača, potpisanu od strane ovlašćenog lica podizvođača i overenu pečatom - Obrazac 4a. </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lang w:val="sr-Latn-CS"/>
        </w:rPr>
      </w:pPr>
      <w:r w:rsidRPr="00FE62FC">
        <w:rPr>
          <w:lang w:val="sr-Latn-CS"/>
        </w:rPr>
        <w:t xml:space="preserve">Na </w:t>
      </w:r>
      <w:r w:rsidRPr="00FE62FC">
        <w:rPr>
          <w:lang w:val="sr-Latn-CS"/>
        </w:rPr>
        <w:t>podizvođače je moguće ugovorom preneti najviše 50% vrednosti ponude. Ponuđač je dužan da, izmedju ostalog, navede naziv podizvođača i da navede koji deo izvršenja predmeta nabavke će biti poveren podizvođaču.</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lang w:val="sr-Latn-CS"/>
        </w:rPr>
      </w:pPr>
      <w:r w:rsidRPr="00FE62FC">
        <w:rPr>
          <w:lang w:val="sr-Latn-CS"/>
        </w:rPr>
        <w:lastRenderedPageBreak/>
        <w:t>Naručilac može pre donošenja Odluke o dodeli ug</w:t>
      </w:r>
      <w:r w:rsidRPr="00FE62FC">
        <w:rPr>
          <w:lang w:val="sr-Latn-CS"/>
        </w:rPr>
        <w:t>ovora da traži od Ponuđača, čija je ponuda ocenjena kao najpovolјnija, da dostavi na uvid original ili overenu kopiju svih ili pojedinih dokaza o ispunjenosti uslova.</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lang w:val="sr-Latn-CS"/>
        </w:rPr>
      </w:pPr>
      <w:r w:rsidRPr="00FE62FC">
        <w:rPr>
          <w:lang w:val="sr-Latn-CS"/>
        </w:rPr>
        <w:t>Ukoliko ponuđač ne dostavi na uvid original ili overenu kopiju zahtevanih dokumenata u ro</w:t>
      </w:r>
      <w:r w:rsidRPr="00FE62FC">
        <w:rPr>
          <w:lang w:val="sr-Latn-CS"/>
        </w:rPr>
        <w:t>ku koji odredi Naručilac, a koji ne može da bude kraći od 5 dana, Naručilac odbija ponudu.</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lang w:val="sr-Latn-CS"/>
        </w:rPr>
      </w:pPr>
      <w:r w:rsidRPr="00FE62FC">
        <w:rPr>
          <w:lang w:val="sr-Latn-CS"/>
        </w:rPr>
        <w:t>Ukoliko ponuđač ne dostavi neka od dokumenata iz tačke 3.2, Naručilac ne odbija ponudu ukoliko je ponuđač naveo internet stranicu na kojoj se mogu naći informacije k</w:t>
      </w:r>
      <w:r w:rsidRPr="00FE62FC">
        <w:rPr>
          <w:lang w:val="sr-Latn-CS"/>
        </w:rPr>
        <w:t>oje su suština zahtevanih dokumenata.</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lang w:val="sr-Latn-CS"/>
        </w:rPr>
      </w:pPr>
      <w:r w:rsidRPr="00FE62FC">
        <w:rPr>
          <w:lang w:val="sr-Latn-CS"/>
        </w:rPr>
        <w:t>Nije dozvolјeno da isto lice podnosi ponudu i kao pojedinac i kao član grupe ponuđača. Ukoliko Ponuđač učestvuje u više od jedne ponude, sve ponude u kojima učestvuje će biti odbijene. Isto lice može učestvovati u više</w:t>
      </w:r>
      <w:r w:rsidRPr="00FE62FC">
        <w:rPr>
          <w:lang w:val="sr-Latn-CS"/>
        </w:rPr>
        <w:t xml:space="preserve"> ponuda samo kao podizvođač.</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b/>
          <w:lang w:val="sr-Latn-CS"/>
        </w:rPr>
      </w:pPr>
      <w:r w:rsidRPr="00FE62FC">
        <w:rPr>
          <w:lang w:val="sr-Latn-CS"/>
        </w:rPr>
        <w:t xml:space="preserve">Da bi se kvalifikovao Ponuđač mora da dokaže Naručiocu da suštinski zadovoljava uslove definisane tenderskim dosijeom. Ukoliko ponudu podnosi grupa ponuđača, kriterijumi izbora odnose se na grupu ponuđača u celini ako nije </w:t>
      </w:r>
      <w:r w:rsidRPr="00FE62FC">
        <w:rPr>
          <w:lang w:val="sr-Latn-CS"/>
        </w:rPr>
        <w:t>drugačije izričito navedeno.</w:t>
      </w:r>
    </w:p>
    <w:p w:rsidR="00B861CC" w:rsidRPr="00FE62FC" w:rsidRDefault="0018353A">
      <w:pPr>
        <w:pStyle w:val="BodyText"/>
        <w:numPr>
          <w:ilvl w:val="2"/>
          <w:numId w:val="1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b/>
          <w:lang w:val="sr-Latn-CS"/>
        </w:rPr>
      </w:pPr>
      <w:r w:rsidRPr="00FE62FC">
        <w:rPr>
          <w:b/>
          <w:lang w:val="sr-Latn-CS"/>
        </w:rPr>
        <w:t>Finansijski kapacitet</w:t>
      </w:r>
      <w:r w:rsidRPr="00FE62FC">
        <w:rPr>
          <w:lang w:val="sr-Latn-CS"/>
        </w:rPr>
        <w:t xml:space="preserve"> ponuđača:</w:t>
      </w:r>
    </w:p>
    <w:p w:rsidR="00B861CC" w:rsidRPr="00FE62FC" w:rsidRDefault="0018353A">
      <w:pPr>
        <w:pStyle w:val="BodyText"/>
        <w:numPr>
          <w:ilvl w:val="0"/>
          <w:numId w:val="5"/>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sr-Latn-CS"/>
        </w:rPr>
      </w:pPr>
      <w:r w:rsidRPr="00FE62FC">
        <w:rPr>
          <w:b/>
          <w:lang w:val="sr-Latn-CS"/>
        </w:rPr>
        <w:t>Likvidnost:</w:t>
      </w:r>
      <w:r w:rsidRPr="00FE62FC">
        <w:rPr>
          <w:lang w:val="sr-Latn-CS"/>
        </w:rPr>
        <w:t xml:space="preserve"> Da ponuđač nije imao registrovane blokade računa u poslednjih dvanaest (12) meseci do dana objavljivanja  Obaveštenja o pokretanju nabavke. </w:t>
      </w:r>
    </w:p>
    <w:p w:rsidR="00B861CC" w:rsidRPr="00FE62FC" w:rsidRDefault="0018353A">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FE62FC">
        <w:rPr>
          <w:lang w:val="sr-Latn-CS"/>
        </w:rPr>
        <w:t>Ova odredba odnosi se na sve ponuđače iz g</w:t>
      </w:r>
      <w:r w:rsidRPr="00FE62FC">
        <w:rPr>
          <w:lang w:val="sr-Latn-CS"/>
        </w:rPr>
        <w:t>rupe ponuđača i podizvođače.</w:t>
      </w:r>
    </w:p>
    <w:p w:rsidR="00B861CC" w:rsidRPr="00FE62FC" w:rsidRDefault="0018353A">
      <w:pPr>
        <w:pStyle w:val="BodyText"/>
        <w:numPr>
          <w:ilvl w:val="0"/>
          <w:numId w:val="5"/>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sr-Latn-CS"/>
        </w:rPr>
      </w:pPr>
      <w:r w:rsidRPr="00FE62FC">
        <w:rPr>
          <w:b/>
          <w:lang w:val="sr-Latn-CS"/>
        </w:rPr>
        <w:t>Stečaj i likvidacija</w:t>
      </w:r>
      <w:r w:rsidRPr="00FE62FC">
        <w:rPr>
          <w:lang w:val="sr-Latn-CS"/>
        </w:rPr>
        <w:t>: Da nad ponuđačem nije pokrenut postupak stečaja ili likvidacije, odnosno prethodni stečajni postupak.</w:t>
      </w:r>
    </w:p>
    <w:p w:rsidR="00B861CC" w:rsidRPr="00FE62FC" w:rsidRDefault="0018353A">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FE62FC">
        <w:rPr>
          <w:lang w:val="sr-Latn-CS"/>
        </w:rPr>
        <w:t>Ova odredba se odnosi na sve ponuđače iz grupe ponuđača i   podizvođače.</w:t>
      </w:r>
    </w:p>
    <w:p w:rsidR="00B861CC" w:rsidRPr="00FE62FC" w:rsidRDefault="0018353A">
      <w:pPr>
        <w:pStyle w:val="BodyText"/>
        <w:numPr>
          <w:ilvl w:val="0"/>
          <w:numId w:val="5"/>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sr-Latn-CS"/>
        </w:rPr>
      </w:pPr>
      <w:r w:rsidRPr="00FE62FC">
        <w:rPr>
          <w:b/>
          <w:lang w:val="sr-Latn-CS"/>
        </w:rPr>
        <w:t xml:space="preserve">Poslovni prihod: </w:t>
      </w:r>
      <w:r w:rsidRPr="00FE62FC">
        <w:rPr>
          <w:lang w:val="sr-Latn-CS"/>
        </w:rPr>
        <w:t xml:space="preserve">Ponuđač mora </w:t>
      </w:r>
      <w:r w:rsidRPr="00FE62FC">
        <w:rPr>
          <w:lang w:val="sr-Latn-CS"/>
        </w:rPr>
        <w:t>da poseduje prosečan poslovni prihod, tokom prethodne tri godine (2015, 2016 i 2017), koji iznosi 1,5 puta procenjene vrednosti nabavke. (najmanje u iznosu od 1.854.340,41 RSD bez PDV-a).</w:t>
      </w:r>
    </w:p>
    <w:p w:rsidR="00B861CC" w:rsidRPr="00FE62FC" w:rsidRDefault="0018353A">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FE62FC">
        <w:rPr>
          <w:lang w:val="sr-Latn-CS"/>
        </w:rPr>
        <w:t>Grupa ponuđača: Jedan od članova grupe ponuđača u obavezi je da ispu</w:t>
      </w:r>
      <w:r w:rsidRPr="00FE62FC">
        <w:rPr>
          <w:lang w:val="sr-Latn-CS"/>
        </w:rPr>
        <w:t xml:space="preserve">ni ne manje od 50% navedenog uslova. </w:t>
      </w:r>
    </w:p>
    <w:p w:rsidR="00B861CC" w:rsidRPr="00FE62FC" w:rsidRDefault="0018353A">
      <w:pPr>
        <w:pStyle w:val="BodyText"/>
        <w:numPr>
          <w:ilvl w:val="2"/>
          <w:numId w:val="16"/>
        </w:numPr>
        <w:tabs>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b/>
          <w:lang w:val="sr-Latn-CS"/>
        </w:rPr>
      </w:pPr>
      <w:r w:rsidRPr="00FE62FC">
        <w:rPr>
          <w:b/>
          <w:lang w:val="sr-Latn-CS"/>
        </w:rPr>
        <w:t>Tehnički kapacitet</w:t>
      </w:r>
      <w:r w:rsidRPr="00FE62FC">
        <w:rPr>
          <w:lang w:val="sr-Latn-CS"/>
        </w:rPr>
        <w:t xml:space="preserve"> ponuđača: </w:t>
      </w:r>
    </w:p>
    <w:p w:rsidR="00B861CC" w:rsidRPr="00FE62FC" w:rsidRDefault="0018353A">
      <w:pPr>
        <w:pStyle w:val="BodyText"/>
        <w:numPr>
          <w:ilvl w:val="0"/>
          <w:numId w:val="6"/>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sr-Latn-CS"/>
        </w:rPr>
      </w:pPr>
      <w:r w:rsidRPr="00FE62FC">
        <w:rPr>
          <w:b/>
          <w:lang w:val="sr-Latn-CS"/>
        </w:rPr>
        <w:t>Transportni kapacitet</w:t>
      </w:r>
      <w:r w:rsidRPr="00FE62FC">
        <w:rPr>
          <w:lang w:val="sr-Latn-CS"/>
        </w:rPr>
        <w:t>: Najmanje jedan kamion i najmanje jedan viljuškar, u vlasništvu ili iznajmljeni;</w:t>
      </w:r>
    </w:p>
    <w:p w:rsidR="00B861CC" w:rsidRPr="00FE62FC" w:rsidRDefault="0018353A">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lang w:val="sr-Latn-CS"/>
        </w:rPr>
      </w:pPr>
      <w:r w:rsidRPr="00FE62FC">
        <w:rPr>
          <w:lang w:val="sr-Latn-CS"/>
        </w:rPr>
        <w:t xml:space="preserve">Grupa ponuđača: Navedeni uslov potrebno je da ispunjava grupa u celosti (makar jedan član grupe ponuđača). </w:t>
      </w:r>
    </w:p>
    <w:p w:rsidR="00B861CC" w:rsidRPr="00FE62FC" w:rsidRDefault="0018353A">
      <w:pPr>
        <w:pStyle w:val="BodyText"/>
        <w:numPr>
          <w:ilvl w:val="1"/>
          <w:numId w:val="17"/>
        </w:numPr>
        <w:tabs>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b/>
          <w:lang w:val="sr-Latn-CS"/>
        </w:rPr>
      </w:pPr>
      <w:r w:rsidRPr="00FE62FC">
        <w:rPr>
          <w:lang w:val="sr-Latn-CS"/>
        </w:rPr>
        <w:t>Ponuđač dokazuje ispunjenost uslova iz tačke 3.1</w:t>
      </w:r>
      <w:r w:rsidRPr="00FE62FC">
        <w:rPr>
          <w:lang w:val="sr-Latn-CS"/>
        </w:rPr>
        <w:t>2</w:t>
      </w:r>
      <w:r w:rsidRPr="00FE62FC">
        <w:rPr>
          <w:lang w:val="sr-Latn-CS"/>
        </w:rPr>
        <w:t xml:space="preserve"> dostavljanjem sledećih dokumenata:</w:t>
      </w:r>
    </w:p>
    <w:p w:rsidR="00B861CC" w:rsidRPr="00FE62FC" w:rsidRDefault="0018353A">
      <w:pPr>
        <w:pStyle w:val="BodyText"/>
        <w:numPr>
          <w:ilvl w:val="2"/>
          <w:numId w:val="17"/>
        </w:numPr>
        <w:tabs>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ind w:left="1985" w:hanging="851"/>
        <w:jc w:val="both"/>
        <w:rPr>
          <w:lang w:val="sr-Latn-CS"/>
        </w:rPr>
      </w:pPr>
      <w:r w:rsidRPr="00FE62FC">
        <w:rPr>
          <w:b/>
          <w:lang w:val="sr-Latn-CS"/>
        </w:rPr>
        <w:t xml:space="preserve">Dokazi o finansijskom </w:t>
      </w:r>
      <w:r w:rsidRPr="00FE62FC">
        <w:rPr>
          <w:lang w:val="sr-Latn-CS"/>
        </w:rPr>
        <w:t>kapacitetu ponuđača:</w:t>
      </w:r>
    </w:p>
    <w:p w:rsidR="00B861CC" w:rsidRPr="00FE62FC" w:rsidRDefault="0018353A">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rPr>
          <w:lang w:val="sr-Latn-CS"/>
        </w:rPr>
      </w:pPr>
      <w:r w:rsidRPr="00FE62FC">
        <w:rPr>
          <w:lang w:val="sr-Latn-CS"/>
        </w:rPr>
        <w:t xml:space="preserve">a) </w:t>
      </w:r>
      <w:r w:rsidRPr="00FE62FC">
        <w:rPr>
          <w:lang w:val="sr-Latn-CS"/>
        </w:rPr>
        <w:t xml:space="preserve">Dokaz </w:t>
      </w:r>
      <w:r w:rsidRPr="00FE62FC">
        <w:rPr>
          <w:lang w:val="sr-Latn-CS"/>
        </w:rPr>
        <w:t xml:space="preserve">likvidnosti: Ponuđači dokazuju ispunjenost uslova iz tačke 3.12.1 pod a) i pod b) dostavljanjem Izjave o ispunjavanju uslova </w:t>
      </w:r>
      <w:r w:rsidRPr="00FE62FC">
        <w:rPr>
          <w:lang w:val="sr-Latn-CS"/>
        </w:rPr>
        <w:lastRenderedPageBreak/>
        <w:t>u skladu sa Obrascem 4. Ukoliko Ponuđač podnosi zajedničku ponudu, dužan je da dostavi Izjavu o ispunjavanju uslova u skladu sa Obr</w:t>
      </w:r>
      <w:r w:rsidRPr="00FE62FC">
        <w:rPr>
          <w:lang w:val="sr-Latn-CS"/>
        </w:rPr>
        <w:t>ascem 4 za svakog od članova grupe ponuđača.</w:t>
      </w:r>
    </w:p>
    <w:p w:rsidR="00B861CC" w:rsidRPr="00FE62FC" w:rsidRDefault="0018353A">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rPr>
          <w:lang w:val="sr-Latn-CS"/>
        </w:rPr>
      </w:pPr>
      <w:r w:rsidRPr="00FE62FC">
        <w:rPr>
          <w:lang w:val="sr-Latn-CS"/>
        </w:rPr>
        <w:tab/>
        <w:t>Ukoliko Ponuđač podnosi ponudu sa podizvođačem, Ponuđač je dužan da dostavi i izjavu svakog podizvođača, potpisanu od strane ovlašćenog lica i overenu pečatom - Obrazac 4a.</w:t>
      </w:r>
    </w:p>
    <w:p w:rsidR="00B861CC" w:rsidRPr="00FE62FC" w:rsidRDefault="0018353A">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rPr>
          <w:lang w:val="sr-Latn-CS"/>
        </w:rPr>
      </w:pPr>
      <w:r w:rsidRPr="00FE62FC">
        <w:rPr>
          <w:lang w:val="sr-Latn-CS"/>
        </w:rPr>
        <w:t xml:space="preserve">b) </w:t>
      </w:r>
      <w:r w:rsidRPr="00FE62FC">
        <w:rPr>
          <w:lang w:val="sr-Latn-CS"/>
        </w:rPr>
        <w:t>Dokaz poslovnih prihoda: Bilans us</w:t>
      </w:r>
      <w:r w:rsidRPr="00FE62FC">
        <w:rPr>
          <w:lang w:val="sr-Latn-CS"/>
        </w:rPr>
        <w:t>peha za poslednje tri obračunske godine (2015, 2016. i 2017. godinu).</w:t>
      </w:r>
    </w:p>
    <w:p w:rsidR="00B861CC" w:rsidRPr="00FE62FC" w:rsidRDefault="0018353A">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rPr>
          <w:b/>
          <w:lang w:val="sr-Latn-CS"/>
        </w:rPr>
      </w:pPr>
      <w:r w:rsidRPr="00FE62FC">
        <w:rPr>
          <w:lang w:val="sr-Latn-CS"/>
        </w:rPr>
        <w:tab/>
        <w:t>Ukoliko Ponuđač podnosi zajedničku ponudu dužan je da dostavi predmetne bilanse za svakog člana grupe ponuđača.</w:t>
      </w:r>
    </w:p>
    <w:p w:rsidR="00B861CC" w:rsidRPr="00FE62FC" w:rsidRDefault="0018353A">
      <w:pPr>
        <w:pStyle w:val="BodyText"/>
        <w:numPr>
          <w:ilvl w:val="2"/>
          <w:numId w:val="17"/>
        </w:numPr>
        <w:tabs>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ind w:left="2410" w:hanging="1276"/>
        <w:jc w:val="both"/>
        <w:rPr>
          <w:lang w:val="sr-Latn-CS"/>
        </w:rPr>
      </w:pPr>
      <w:r w:rsidRPr="00FE62FC">
        <w:rPr>
          <w:b/>
          <w:lang w:val="sr-Latn-CS"/>
        </w:rPr>
        <w:t>Dokazi o tehničkom kapacitetu ponuđača:</w:t>
      </w:r>
    </w:p>
    <w:p w:rsidR="00B861CC" w:rsidRPr="00FE62FC" w:rsidRDefault="0018353A">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rPr>
          <w:lang w:val="sr-Latn-CS"/>
        </w:rPr>
      </w:pPr>
      <w:r w:rsidRPr="00FE62FC">
        <w:rPr>
          <w:lang w:val="sr-Latn-CS"/>
        </w:rPr>
        <w:t xml:space="preserve">a) </w:t>
      </w:r>
      <w:r w:rsidRPr="00FE62FC">
        <w:rPr>
          <w:lang w:val="sr-Latn-CS"/>
        </w:rPr>
        <w:t>Ponuđačevi dokumenti o vlasniš</w:t>
      </w:r>
      <w:r w:rsidRPr="00FE62FC">
        <w:rPr>
          <w:lang w:val="sr-Latn-CS"/>
        </w:rPr>
        <w:t>tvu, ugovor o iznajmljivanju ili pismo o namerama vlasnika da iznajmi kamione ponuđaču;</w:t>
      </w:r>
    </w:p>
    <w:p w:rsidR="00B861CC" w:rsidRPr="00FE62FC" w:rsidRDefault="0018353A">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rPr>
          <w:lang w:val="sr-Latn-CS"/>
        </w:rPr>
      </w:pPr>
      <w:r w:rsidRPr="00FE62FC">
        <w:rPr>
          <w:lang w:val="sr-Latn-CS"/>
        </w:rPr>
        <w:t xml:space="preserve">Grupa ponuđača: Navedeni uslov potrebno je da ispunjava grupa u celosti (makar jedan član grupe ponuđača). </w:t>
      </w:r>
    </w:p>
    <w:p w:rsidR="00B861CC" w:rsidRPr="00FE62FC" w:rsidRDefault="00B861CC">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rPr>
          <w:lang w:val="sr-Latn-CS"/>
        </w:rPr>
      </w:pPr>
    </w:p>
    <w:p w:rsidR="00B861CC" w:rsidRPr="00FE62FC" w:rsidRDefault="0018353A">
      <w:pPr>
        <w:pStyle w:val="ListParagraph"/>
        <w:numPr>
          <w:ilvl w:val="0"/>
          <w:numId w:val="17"/>
        </w:numPr>
        <w:tabs>
          <w:tab w:val="left" w:pos="426"/>
          <w:tab w:val="left" w:pos="3965"/>
          <w:tab w:val="left" w:pos="4532"/>
          <w:tab w:val="left" w:pos="5098"/>
          <w:tab w:val="left" w:pos="5664"/>
          <w:tab w:val="left" w:pos="6231"/>
          <w:tab w:val="left" w:pos="6797"/>
          <w:tab w:val="left" w:pos="7364"/>
          <w:tab w:val="left" w:pos="7930"/>
          <w:tab w:val="left" w:pos="8496"/>
        </w:tabs>
        <w:suppressAutoHyphens/>
        <w:spacing w:before="120" w:after="120"/>
        <w:jc w:val="both"/>
        <w:rPr>
          <w:lang w:val="sr-Latn-CS"/>
        </w:rPr>
      </w:pPr>
      <w:r w:rsidRPr="00FE62FC">
        <w:rPr>
          <w:b/>
          <w:lang w:val="sr-Latn-CS"/>
        </w:rPr>
        <w:t>Sadržaj tendera, valuta i jezik postupka</w:t>
      </w:r>
    </w:p>
    <w:p w:rsidR="00B861CC" w:rsidRPr="00FE62FC" w:rsidRDefault="0018353A">
      <w:pPr>
        <w:pStyle w:val="Heading2"/>
        <w:widowControl w:val="0"/>
        <w:tabs>
          <w:tab w:val="left" w:pos="0"/>
        </w:tabs>
        <w:suppressAutoHyphens/>
        <w:spacing w:before="120" w:after="120"/>
        <w:jc w:val="both"/>
        <w:rPr>
          <w:lang w:val="sr-Latn-CS"/>
        </w:rPr>
      </w:pPr>
      <w:r w:rsidRPr="00FE62FC">
        <w:rPr>
          <w:lang w:val="sr-Latn-CS"/>
        </w:rPr>
        <w:t xml:space="preserve">Jezik postupka </w:t>
      </w:r>
      <w:r w:rsidRPr="00FE62FC">
        <w:rPr>
          <w:b/>
          <w:lang w:val="sr-Latn-CS"/>
        </w:rPr>
        <w:t xml:space="preserve">je srpski </w:t>
      </w:r>
      <w:r w:rsidRPr="00FE62FC">
        <w:rPr>
          <w:b/>
          <w:lang w:val="sr-Latn-CS"/>
        </w:rPr>
        <w:t>jezik</w:t>
      </w:r>
      <w:r w:rsidRPr="00FE62FC">
        <w:rPr>
          <w:lang w:val="sr-Latn-CS"/>
        </w:rPr>
        <w:t xml:space="preserve">. Ponude, sva prepiska i dokumenti u vezi sa postupkom javne nabavke koja se razmanjuje između ponuđača i Naručioca moraju da budu na srpskom jeziku. </w:t>
      </w:r>
    </w:p>
    <w:p w:rsidR="00B861CC" w:rsidRPr="00FE62FC" w:rsidRDefault="0018353A">
      <w:pPr>
        <w:pStyle w:val="Heading2"/>
        <w:widowControl w:val="0"/>
        <w:tabs>
          <w:tab w:val="left" w:pos="0"/>
        </w:tabs>
        <w:suppressAutoHyphens/>
        <w:spacing w:before="120" w:after="120"/>
        <w:jc w:val="both"/>
        <w:rPr>
          <w:lang w:val="sr-Latn-CS"/>
        </w:rPr>
      </w:pPr>
      <w:r w:rsidRPr="00FE62FC">
        <w:rPr>
          <w:lang w:val="sr-Latn-CS"/>
        </w:rPr>
        <w:t>Prateća dokumentacija i štampana literatura koj</w:t>
      </w:r>
      <w:r w:rsidRPr="00FE62FC">
        <w:rPr>
          <w:lang w:val="sr-Latn-CS"/>
        </w:rPr>
        <w:t>u</w:t>
      </w:r>
      <w:r w:rsidRPr="00FE62FC">
        <w:rPr>
          <w:lang w:val="sr-Latn-CS"/>
        </w:rPr>
        <w:t xml:space="preserve"> dostavlja ponuđač može da bude i na drugo</w:t>
      </w:r>
      <w:r w:rsidRPr="00FE62FC">
        <w:rPr>
          <w:lang w:val="sr-Latn-CS"/>
        </w:rPr>
        <w:t xml:space="preserve">m jeziku, pod uslovom da je uz nju dostavljen i prevod na jezik postupka, kako je navedeno u prethodnom tekstu. Za potrebe tumačenja ponude prednost ima srpski jezik. </w:t>
      </w:r>
    </w:p>
    <w:p w:rsidR="00B861CC" w:rsidRPr="00FE62FC" w:rsidRDefault="0018353A">
      <w:pPr>
        <w:spacing w:before="120" w:after="120"/>
        <w:rPr>
          <w:b/>
          <w:lang w:val="sr-Latn-CS"/>
        </w:rPr>
      </w:pPr>
      <w:r w:rsidRPr="00FE62FC">
        <w:rPr>
          <w:lang w:val="sr-Latn-CS"/>
        </w:rPr>
        <w:t xml:space="preserve">Ponuđači ponudu dostavljaju izraženu </w:t>
      </w:r>
      <w:r w:rsidRPr="00FE62FC">
        <w:rPr>
          <w:b/>
          <w:lang w:val="sr-Latn-CS"/>
        </w:rPr>
        <w:t xml:space="preserve">u </w:t>
      </w:r>
      <w:r w:rsidRPr="00FE62FC">
        <w:rPr>
          <w:b/>
          <w:lang w:val="sr-Latn-CS"/>
        </w:rPr>
        <w:t xml:space="preserve">dinarima </w:t>
      </w:r>
      <w:r w:rsidRPr="00FE62FC">
        <w:rPr>
          <w:b/>
          <w:lang w:val="sr-Latn-CS"/>
        </w:rPr>
        <w:t>(</w:t>
      </w:r>
      <w:r w:rsidRPr="00FE62FC">
        <w:rPr>
          <w:b/>
          <w:lang w:val="sr-Latn-CS"/>
        </w:rPr>
        <w:t>RSD</w:t>
      </w:r>
      <w:r w:rsidRPr="00FE62FC">
        <w:rPr>
          <w:b/>
          <w:lang w:val="sr-Latn-CS"/>
        </w:rPr>
        <w:t>).</w:t>
      </w:r>
    </w:p>
    <w:p w:rsidR="00B861CC" w:rsidRPr="00FE62FC" w:rsidRDefault="00B861CC">
      <w:pPr>
        <w:spacing w:before="120" w:after="120"/>
        <w:rPr>
          <w:lang w:val="sr-Latn-CS"/>
        </w:rPr>
      </w:pPr>
    </w:p>
    <w:p w:rsidR="00B861CC" w:rsidRPr="00FE62FC" w:rsidRDefault="0018353A">
      <w:pPr>
        <w:widowControl w:val="0"/>
        <w:spacing w:before="120" w:after="120"/>
        <w:jc w:val="both"/>
        <w:rPr>
          <w:b/>
          <w:u w:val="single"/>
          <w:lang w:val="sr-Latn-CS"/>
        </w:rPr>
      </w:pPr>
      <w:r w:rsidRPr="00FE62FC">
        <w:rPr>
          <w:b/>
          <w:u w:val="single"/>
          <w:lang w:val="sr-Latn-CS"/>
        </w:rPr>
        <w:t>PONUDA MORA DA SADRŽI SLEDEĆA DO</w:t>
      </w:r>
      <w:r w:rsidRPr="00FE62FC">
        <w:rPr>
          <w:b/>
          <w:u w:val="single"/>
          <w:lang w:val="sr-Latn-CS"/>
        </w:rPr>
        <w:t>KUMENTA:</w:t>
      </w:r>
    </w:p>
    <w:p w:rsidR="00B861CC" w:rsidRPr="00FE62FC" w:rsidRDefault="0018353A">
      <w:pPr>
        <w:widowControl w:val="0"/>
        <w:numPr>
          <w:ilvl w:val="0"/>
          <w:numId w:val="1"/>
        </w:numPr>
        <w:tabs>
          <w:tab w:val="left" w:pos="567"/>
        </w:tabs>
        <w:spacing w:before="120" w:after="120"/>
        <w:ind w:left="567" w:hanging="567"/>
        <w:jc w:val="both"/>
        <w:rPr>
          <w:lang w:val="sr-Latn-CS"/>
        </w:rPr>
      </w:pPr>
      <w:r w:rsidRPr="00FE62FC">
        <w:rPr>
          <w:b/>
          <w:lang w:val="sr-Latn-CS"/>
        </w:rPr>
        <w:t xml:space="preserve">Administrativni deo ponude </w:t>
      </w:r>
      <w:r w:rsidRPr="00FE62FC">
        <w:rPr>
          <w:lang w:val="sr-Latn-CS"/>
        </w:rPr>
        <w:t>koji uključuje:</w:t>
      </w:r>
    </w:p>
    <w:p w:rsidR="00B861CC" w:rsidRPr="00FE62FC" w:rsidRDefault="0018353A">
      <w:pPr>
        <w:pStyle w:val="ListParagraph"/>
        <w:numPr>
          <w:ilvl w:val="0"/>
          <w:numId w:val="10"/>
        </w:numPr>
        <w:spacing w:before="120" w:after="120"/>
        <w:jc w:val="both"/>
        <w:rPr>
          <w:u w:val="single"/>
          <w:lang w:val="sr-Latn-CS"/>
        </w:rPr>
      </w:pPr>
      <w:r w:rsidRPr="00FE62FC">
        <w:rPr>
          <w:lang w:val="sr-Latn-CS"/>
        </w:rPr>
        <w:t xml:space="preserve">Popunjen, potpisan i pečatom overen Obrazac 1: </w:t>
      </w:r>
      <w:r w:rsidRPr="00FE62FC">
        <w:rPr>
          <w:u w:val="single"/>
          <w:lang w:val="sr-Latn-CS"/>
        </w:rPr>
        <w:t>Obrazac ponude, kao i potpisan i pečatom overen Sporazum o integritetu koji čini sastavni deo Obrasca (ponude). Ukoliko Ponuđač podnosi zajedničku ponudu duž</w:t>
      </w:r>
      <w:r w:rsidRPr="00FE62FC">
        <w:rPr>
          <w:u w:val="single"/>
          <w:lang w:val="sr-Latn-CS"/>
        </w:rPr>
        <w:t>an je da dostavi potpisan Sporazum o integritetu, za svakog člana grupe ponuđača, u originalu.</w:t>
      </w:r>
    </w:p>
    <w:p w:rsidR="00B861CC" w:rsidRPr="00FE62FC" w:rsidRDefault="0018353A">
      <w:pPr>
        <w:pStyle w:val="ListParagraph"/>
        <w:numPr>
          <w:ilvl w:val="0"/>
          <w:numId w:val="10"/>
        </w:numPr>
        <w:spacing w:before="120" w:after="120"/>
        <w:jc w:val="both"/>
        <w:rPr>
          <w:lang w:val="sr-Latn-CS"/>
        </w:rPr>
      </w:pPr>
      <w:r w:rsidRPr="00FE62FC">
        <w:rPr>
          <w:lang w:val="sr-Latn-CS"/>
        </w:rPr>
        <w:t>Popunjen, potpisan i pečatom overen Obrazac 4;</w:t>
      </w:r>
    </w:p>
    <w:p w:rsidR="00B861CC" w:rsidRPr="00FE62FC" w:rsidRDefault="0018353A">
      <w:pPr>
        <w:pStyle w:val="ListParagraph"/>
        <w:numPr>
          <w:ilvl w:val="0"/>
          <w:numId w:val="10"/>
        </w:numPr>
        <w:spacing w:before="120" w:after="120"/>
        <w:jc w:val="both"/>
        <w:rPr>
          <w:lang w:val="sr-Latn-CS"/>
        </w:rPr>
      </w:pPr>
      <w:r w:rsidRPr="00FE62FC">
        <w:rPr>
          <w:lang w:val="sr-Latn-CS"/>
        </w:rPr>
        <w:t>Popunjen, potpisan i pečatom overen Obrazac 4a;</w:t>
      </w:r>
    </w:p>
    <w:p w:rsidR="00B861CC" w:rsidRPr="00FE62FC" w:rsidRDefault="0018353A">
      <w:pPr>
        <w:pStyle w:val="ListParagraph"/>
        <w:numPr>
          <w:ilvl w:val="0"/>
          <w:numId w:val="10"/>
        </w:numPr>
        <w:spacing w:before="120" w:after="120"/>
        <w:jc w:val="both"/>
        <w:rPr>
          <w:lang w:val="sr-Latn-CS"/>
        </w:rPr>
      </w:pPr>
      <w:r w:rsidRPr="00FE62FC">
        <w:rPr>
          <w:lang w:val="sr-Latn-CS"/>
        </w:rPr>
        <w:t xml:space="preserve">Propisno overen potpis: zvanični dokument (statut, punomoćje, </w:t>
      </w:r>
      <w:r w:rsidRPr="00FE62FC">
        <w:rPr>
          <w:lang w:val="sr-Latn-CS"/>
        </w:rPr>
        <w:t>izjava beležnika, itd.) kojim se dokazuje da je lice koje potpisuje u ime ponuđača dokumenta koji čine ponudu propisno ovlašćeno za to.</w:t>
      </w:r>
    </w:p>
    <w:p w:rsidR="00B861CC" w:rsidRPr="00FE62FC" w:rsidRDefault="0018353A">
      <w:pPr>
        <w:pStyle w:val="ListParagraph"/>
        <w:numPr>
          <w:ilvl w:val="0"/>
          <w:numId w:val="10"/>
        </w:numPr>
        <w:spacing w:before="120" w:after="120"/>
        <w:jc w:val="both"/>
        <w:rPr>
          <w:lang w:val="sr-Latn-CS"/>
        </w:rPr>
      </w:pPr>
      <w:r w:rsidRPr="00FE62FC">
        <w:rPr>
          <w:lang w:val="sr-Latn-CS"/>
        </w:rPr>
        <w:t>Sredstvo obezbeđenja za ozbiljnost ponude u skladu sa tačkom 15.1. Uputstva ponuđačima.</w:t>
      </w:r>
    </w:p>
    <w:p w:rsidR="00B861CC" w:rsidRDefault="0018353A">
      <w:pPr>
        <w:pStyle w:val="ListParagraph"/>
        <w:numPr>
          <w:ilvl w:val="0"/>
          <w:numId w:val="10"/>
        </w:numPr>
        <w:spacing w:before="120" w:after="120"/>
        <w:jc w:val="both"/>
        <w:rPr>
          <w:lang w:val="sr-Latn-CS"/>
        </w:rPr>
      </w:pPr>
      <w:r w:rsidRPr="00FE62FC">
        <w:rPr>
          <w:lang w:val="sr-Latn-CS"/>
        </w:rPr>
        <w:t xml:space="preserve">Potpisan i pečatom overen model </w:t>
      </w:r>
      <w:r w:rsidRPr="00FE62FC">
        <w:rPr>
          <w:lang w:val="sr-Latn-CS"/>
        </w:rPr>
        <w:t>Ugovornog sporazuma (tenderski dosije, deo B: Ugovorni sporazum o isporuci dobara).</w:t>
      </w:r>
    </w:p>
    <w:p w:rsidR="00FE62FC" w:rsidRPr="00FE62FC" w:rsidRDefault="00FE62FC" w:rsidP="00FE62FC">
      <w:pPr>
        <w:pStyle w:val="ListParagraph"/>
        <w:spacing w:before="120" w:after="120"/>
        <w:ind w:left="987"/>
        <w:jc w:val="both"/>
        <w:rPr>
          <w:lang w:val="sr-Latn-CS"/>
        </w:rPr>
      </w:pPr>
    </w:p>
    <w:p w:rsidR="00B861CC" w:rsidRPr="00FE62FC" w:rsidRDefault="0018353A">
      <w:pPr>
        <w:widowControl w:val="0"/>
        <w:numPr>
          <w:ilvl w:val="0"/>
          <w:numId w:val="1"/>
        </w:numPr>
        <w:tabs>
          <w:tab w:val="left" w:pos="567"/>
        </w:tabs>
        <w:spacing w:before="120" w:after="120"/>
        <w:ind w:left="567" w:hanging="567"/>
        <w:jc w:val="both"/>
        <w:rPr>
          <w:b/>
          <w:lang w:val="sr-Latn-CS"/>
        </w:rPr>
      </w:pPr>
      <w:r w:rsidRPr="00FE62FC">
        <w:rPr>
          <w:b/>
          <w:lang w:val="sr-Latn-CS"/>
        </w:rPr>
        <w:lastRenderedPageBreak/>
        <w:t xml:space="preserve">Tehnički deo ponude </w:t>
      </w:r>
      <w:r w:rsidRPr="00FE62FC">
        <w:rPr>
          <w:lang w:val="sr-Latn-CS"/>
        </w:rPr>
        <w:t>koji uključuje</w:t>
      </w:r>
      <w:r w:rsidRPr="00FE62FC">
        <w:rPr>
          <w:b/>
          <w:lang w:val="sr-Latn-CS"/>
        </w:rPr>
        <w:t>:</w:t>
      </w:r>
    </w:p>
    <w:p w:rsidR="00B861CC" w:rsidRPr="00FE62FC" w:rsidRDefault="0018353A">
      <w:pPr>
        <w:pStyle w:val="ListParagraph"/>
        <w:numPr>
          <w:ilvl w:val="0"/>
          <w:numId w:val="11"/>
        </w:numPr>
        <w:spacing w:before="120" w:after="120"/>
        <w:jc w:val="both"/>
        <w:rPr>
          <w:lang w:val="sr-Latn-CS"/>
        </w:rPr>
      </w:pPr>
      <w:r w:rsidRPr="00FE62FC">
        <w:rPr>
          <w:lang w:val="sr-Latn-CS"/>
        </w:rPr>
        <w:t xml:space="preserve">Zahteve po pitanju kvaliteta i standarde koji se nalaze u tenderskom dosijeu, </w:t>
      </w:r>
      <w:r w:rsidRPr="00FE62FC">
        <w:rPr>
          <w:b/>
          <w:lang w:val="sr-Latn-CS"/>
        </w:rPr>
        <w:t>Aneks 1 – Tehnički zahtevi i standardi</w:t>
      </w:r>
      <w:r w:rsidRPr="00FE62FC">
        <w:rPr>
          <w:lang w:val="sr-Latn-CS"/>
        </w:rPr>
        <w:t>, potpisane i pečati</w:t>
      </w:r>
      <w:r w:rsidRPr="00FE62FC">
        <w:rPr>
          <w:lang w:val="sr-Latn-CS"/>
        </w:rPr>
        <w:t>rane od strane lica ovlašćenog da u ime Ponuđača potpisuje dokumenta koji čine ponudu.</w:t>
      </w:r>
    </w:p>
    <w:p w:rsidR="00B861CC" w:rsidRPr="00FE62FC" w:rsidRDefault="0018353A">
      <w:pPr>
        <w:widowControl w:val="0"/>
        <w:numPr>
          <w:ilvl w:val="0"/>
          <w:numId w:val="1"/>
        </w:numPr>
        <w:tabs>
          <w:tab w:val="left" w:pos="567"/>
        </w:tabs>
        <w:spacing w:before="120" w:after="120"/>
        <w:ind w:left="567" w:hanging="567"/>
        <w:jc w:val="both"/>
        <w:rPr>
          <w:b/>
          <w:lang w:val="sr-Latn-CS"/>
        </w:rPr>
      </w:pPr>
      <w:r w:rsidRPr="00FE62FC">
        <w:rPr>
          <w:b/>
          <w:lang w:val="sr-Latn-CS"/>
        </w:rPr>
        <w:t xml:space="preserve">Finansijski deo ponude  </w:t>
      </w:r>
      <w:r w:rsidRPr="00FE62FC">
        <w:rPr>
          <w:lang w:val="sr-Latn-CS"/>
        </w:rPr>
        <w:t>koji uključuje</w:t>
      </w:r>
      <w:r w:rsidRPr="00FE62FC">
        <w:rPr>
          <w:b/>
          <w:lang w:val="sr-Latn-CS"/>
        </w:rPr>
        <w:t>:</w:t>
      </w:r>
    </w:p>
    <w:p w:rsidR="00B861CC" w:rsidRPr="00FE62FC" w:rsidRDefault="0018353A">
      <w:pPr>
        <w:pStyle w:val="ListParagraph"/>
        <w:numPr>
          <w:ilvl w:val="0"/>
          <w:numId w:val="12"/>
        </w:numPr>
        <w:spacing w:before="120" w:after="120"/>
        <w:jc w:val="both"/>
        <w:rPr>
          <w:lang w:val="sr-Latn-CS"/>
        </w:rPr>
      </w:pPr>
      <w:r w:rsidRPr="00FE62FC">
        <w:rPr>
          <w:lang w:val="sr-Latn-CS"/>
        </w:rPr>
        <w:t>Finansijski deo ponude na bazi DDP</w:t>
      </w:r>
      <w:r w:rsidRPr="00FE62FC">
        <w:rPr>
          <w:rStyle w:val="FootnoteAnchor"/>
          <w:lang w:val="sr-Latn-CS"/>
        </w:rPr>
        <w:footnoteReference w:id="1"/>
      </w:r>
      <w:r w:rsidRPr="00FE62FC">
        <w:rPr>
          <w:lang w:val="sr-Latn-CS"/>
        </w:rPr>
        <w:t xml:space="preserve"> + istovar za ponuđena dobra. Finansijski deo ponude podnosi se popunjavanjem </w:t>
      </w:r>
      <w:r w:rsidRPr="00FE62FC">
        <w:rPr>
          <w:b/>
          <w:lang w:val="sr-Latn-CS"/>
        </w:rPr>
        <w:t xml:space="preserve">Aneksa 2: </w:t>
      </w:r>
      <w:r w:rsidRPr="00FE62FC">
        <w:rPr>
          <w:b/>
          <w:lang w:val="sr-Latn-CS"/>
        </w:rPr>
        <w:t>Struktura i količina za materijal</w:t>
      </w:r>
      <w:r w:rsidRPr="00FE62FC">
        <w:rPr>
          <w:lang w:val="sr-Latn-CS"/>
        </w:rPr>
        <w:t xml:space="preserve"> i popunjavanjem </w:t>
      </w:r>
      <w:r w:rsidRPr="00FE62FC">
        <w:rPr>
          <w:b/>
          <w:lang w:val="sr-Latn-CS"/>
        </w:rPr>
        <w:t>Obrasca 1 – Obrazac ponude</w:t>
      </w:r>
      <w:r w:rsidRPr="00FE62FC">
        <w:rPr>
          <w:lang w:val="sr-Latn-CS"/>
        </w:rPr>
        <w:t>.</w:t>
      </w:r>
    </w:p>
    <w:p w:rsidR="00B861CC" w:rsidRPr="00FE62FC" w:rsidRDefault="0018353A">
      <w:pPr>
        <w:spacing w:before="120" w:after="120"/>
        <w:jc w:val="both"/>
        <w:rPr>
          <w:lang w:val="sr-Latn-CS"/>
        </w:rPr>
      </w:pPr>
      <w:r w:rsidRPr="00FE62FC">
        <w:rPr>
          <w:lang w:val="sr-Latn-CS"/>
        </w:rPr>
        <w:t xml:space="preserve">Ako podneseni dokazi nisu na jeziku postupka, Naručilac može tražiti da se dostavi prevod dostavljene dokumentacije na jezik postupka kako bi se omogućila procena dokumentacije. </w:t>
      </w:r>
      <w:r w:rsidRPr="00FE62FC">
        <w:rPr>
          <w:lang w:val="sr-Latn-CS"/>
        </w:rPr>
        <w:t>Dokaz ili izjave mogu biti originali ili kopije. Ako se dostavljaju kopije, originali se moraju poslati na uvid na zahtev Naručioca.</w:t>
      </w:r>
    </w:p>
    <w:p w:rsidR="00B861CC" w:rsidRPr="00FE62FC" w:rsidRDefault="0018353A">
      <w:pPr>
        <w:spacing w:before="120" w:after="120"/>
        <w:jc w:val="both"/>
        <w:rPr>
          <w:lang w:val="sr-Latn-CS"/>
        </w:rPr>
      </w:pPr>
      <w:r w:rsidRPr="00FE62FC">
        <w:rPr>
          <w:lang w:val="sr-Latn-CS"/>
        </w:rPr>
        <w:t>Podsećamo ponuđače da davanje netačnih podataka po ovom tenderskom postupku može da dovede do odbijanja njihove ponude odno</w:t>
      </w:r>
      <w:r w:rsidRPr="00FE62FC">
        <w:rPr>
          <w:lang w:val="sr-Latn-CS"/>
        </w:rPr>
        <w:t>sno raskida ugovora u okviru Regionalnog stambenog programa.</w:t>
      </w:r>
    </w:p>
    <w:p w:rsidR="00B861CC" w:rsidRPr="00FE62FC" w:rsidRDefault="0018353A">
      <w:pPr>
        <w:shd w:val="clear" w:color="auto" w:fill="FFFFFF"/>
        <w:spacing w:before="120" w:after="120"/>
        <w:jc w:val="both"/>
        <w:rPr>
          <w:lang w:val="sr-Latn-CS"/>
        </w:rPr>
      </w:pPr>
      <w:r w:rsidRPr="00FE62FC">
        <w:rPr>
          <w:lang w:val="sr-Latn-CS"/>
        </w:rPr>
        <w:t xml:space="preserve">U nastavku slede informacije u vezi sa poreskim i carinskim propisima.  </w:t>
      </w:r>
    </w:p>
    <w:p w:rsidR="00B861CC" w:rsidRPr="00FE62FC" w:rsidRDefault="0018353A">
      <w:pPr>
        <w:spacing w:before="120" w:after="120"/>
        <w:jc w:val="both"/>
        <w:rPr>
          <w:u w:val="single"/>
          <w:lang w:val="sr-Latn-CS"/>
        </w:rPr>
      </w:pPr>
      <w:r w:rsidRPr="00FE62FC">
        <w:rPr>
          <w:u w:val="single"/>
          <w:lang w:val="sr-Latn-CS"/>
        </w:rPr>
        <w:t>Izuzeće od poreza:</w:t>
      </w:r>
    </w:p>
    <w:p w:rsidR="00B861CC" w:rsidRPr="00FE62FC" w:rsidRDefault="0018353A">
      <w:pPr>
        <w:spacing w:before="120" w:after="120"/>
        <w:jc w:val="both"/>
        <w:rPr>
          <w:lang w:val="sr-Latn-CS"/>
        </w:rPr>
      </w:pPr>
      <w:r w:rsidRPr="00FE62FC">
        <w:rPr>
          <w:lang w:val="sr-Latn-CS"/>
        </w:rPr>
        <w:t>Sva plaćanja finansirana iz donorskih sredstava u okviru Regionalnog stambenog programa u potpunosti su</w:t>
      </w:r>
      <w:r w:rsidRPr="00FE62FC">
        <w:rPr>
          <w:lang w:val="sr-Latn-CS"/>
        </w:rPr>
        <w:t xml:space="preserve"> oslobođena od PDV-a, u skladu sa tim predmetni ugovor je oslobodjen plaćanja PDV-a.</w:t>
      </w:r>
    </w:p>
    <w:p w:rsidR="00B861CC" w:rsidRPr="00FE62FC" w:rsidRDefault="0018353A">
      <w:pPr>
        <w:spacing w:before="120" w:after="120"/>
        <w:jc w:val="both"/>
        <w:rPr>
          <w:u w:val="single"/>
          <w:lang w:val="sr-Latn-CS"/>
        </w:rPr>
      </w:pPr>
      <w:r w:rsidRPr="00FE62FC">
        <w:rPr>
          <w:u w:val="single"/>
          <w:lang w:val="sr-Latn-CS"/>
        </w:rPr>
        <w:t>Postupak oslobađanja od plaćanja PDV:</w:t>
      </w:r>
    </w:p>
    <w:p w:rsidR="00B861CC" w:rsidRPr="00FE62FC" w:rsidRDefault="0018353A">
      <w:pPr>
        <w:spacing w:before="120" w:after="120"/>
        <w:jc w:val="both"/>
        <w:rPr>
          <w:lang w:val="sr-Latn-CS"/>
        </w:rPr>
      </w:pPr>
      <w:r w:rsidRPr="00FE62FC">
        <w:rPr>
          <w:lang w:val="sr-Latn-CS"/>
        </w:rPr>
        <w:t xml:space="preserve">U slučaju sklapanja ugovora u kontekstu Regionalnog stambenog programa u vezi sa realizacijom radova, pružanjem usluga ili isporukom </w:t>
      </w:r>
      <w:r w:rsidRPr="00FE62FC">
        <w:rPr>
          <w:lang w:val="sr-Latn-CS"/>
        </w:rPr>
        <w:t>dobara, a kada je ugovarač/izvođač domaće/strano lice, krajnji korisnik (Jedinica za upravljanje projektima u javnom sektoru d.o.o. Beograd ili Komesarijat za izbeglice i migracije Republike Srbije, ili treće lice) projekta ima pravo da u okviru ugovora ko</w:t>
      </w:r>
      <w:r w:rsidRPr="00FE62FC">
        <w:rPr>
          <w:lang w:val="sr-Latn-CS"/>
        </w:rPr>
        <w:t>ji se sprovodi pristupi postupku oslobađanja od PDV u skladu sa Pravilnikom o izmenana i dopunama Pravilnika o načinu i postupku ostvarivanja poreskih oslobodjenja kod PDV-a sa pravom na odbitak predhodnog poreza – član 1 i član 2 stav 1 (dokument je Služb</w:t>
      </w:r>
      <w:r w:rsidRPr="00FE62FC">
        <w:rPr>
          <w:lang w:val="sr-Latn-CS"/>
        </w:rPr>
        <w:t xml:space="preserve">eni glasnik 3460-40/2015). Ugovarač/Izvođač je u obavezi da podnese profakturu krajnjem korisniku koji popunjava PPO-PDV formular, koji se dalje zajedno sa profakturom dostavlja Poreskoj upravi – Centrali. </w:t>
      </w:r>
    </w:p>
    <w:p w:rsidR="00B861CC" w:rsidRPr="00FE62FC" w:rsidRDefault="00B861CC">
      <w:pPr>
        <w:spacing w:before="120" w:after="120"/>
        <w:jc w:val="both"/>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Ponuda sa varijantama</w:t>
      </w:r>
    </w:p>
    <w:p w:rsidR="00B861CC" w:rsidRPr="00FE62FC" w:rsidRDefault="0018353A">
      <w:pPr>
        <w:spacing w:before="120" w:after="120"/>
        <w:rPr>
          <w:lang w:val="sr-Latn-CS"/>
        </w:rPr>
      </w:pPr>
      <w:r w:rsidRPr="00FE62FC">
        <w:rPr>
          <w:lang w:val="sr-Latn-CS"/>
        </w:rPr>
        <w:t>Ponude sa varijantama  nis</w:t>
      </w:r>
      <w:r w:rsidRPr="00FE62FC">
        <w:rPr>
          <w:lang w:val="sr-Latn-CS"/>
        </w:rPr>
        <w:t>u dozvoljene u ovom postupku javne nabavke.</w:t>
      </w:r>
    </w:p>
    <w:p w:rsidR="00B861CC" w:rsidRPr="00FE62FC" w:rsidRDefault="00B861CC">
      <w:pPr>
        <w:spacing w:before="120" w:after="120"/>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Period obaveznog važenja ponude</w:t>
      </w:r>
    </w:p>
    <w:p w:rsidR="00B861CC" w:rsidRPr="00FE62FC" w:rsidRDefault="0018353A">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FE62FC">
        <w:rPr>
          <w:lang w:val="sr-Latn-CS"/>
        </w:rPr>
        <w:t xml:space="preserve">Period važenja ponuda je najmanje 60 dana od dana isteka roka za podnošenje ponuda. </w:t>
      </w:r>
    </w:p>
    <w:p w:rsidR="00B861CC" w:rsidRPr="00FE62FC" w:rsidRDefault="0018353A">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FE62FC">
        <w:rPr>
          <w:lang w:val="sr-Latn-CS"/>
        </w:rPr>
        <w:t>Naručilac može, u slučaju potrebe, da traži od ponuđača da produže period važenja ponude kao i</w:t>
      </w:r>
      <w:r w:rsidRPr="00FE62FC">
        <w:rPr>
          <w:lang w:val="sr-Latn-CS"/>
        </w:rPr>
        <w:t xml:space="preserve"> period važenja tenderske garancije za ozbiljnost ponude. </w:t>
      </w: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lastRenderedPageBreak/>
        <w:t>Dodatne informacije pre isteka roka za podnošenje ponuda</w:t>
      </w:r>
    </w:p>
    <w:p w:rsidR="00B861CC" w:rsidRPr="00FE62FC" w:rsidRDefault="0018353A">
      <w:pPr>
        <w:keepNext/>
        <w:spacing w:before="120" w:after="120"/>
        <w:jc w:val="both"/>
        <w:rPr>
          <w:lang w:val="sr-Latn-CS"/>
        </w:rPr>
      </w:pPr>
      <w:r w:rsidRPr="00FE62FC">
        <w:rPr>
          <w:lang w:val="sr-Latn-CS"/>
        </w:rPr>
        <w:t xml:space="preserve">Ponuđači mogu da upute pitanja u pisanoj formi na sledeću adresu najkasnije 5 kalendarskih dana pre isteka roka za dostavljanje ponuda, uz </w:t>
      </w:r>
      <w:r w:rsidRPr="00FE62FC">
        <w:rPr>
          <w:lang w:val="sr-Latn-CS"/>
        </w:rPr>
        <w:t>naznaku broja publikacije i naziv ugovora:</w:t>
      </w:r>
    </w:p>
    <w:p w:rsidR="00B861CC" w:rsidRPr="00FE62FC" w:rsidRDefault="0018353A">
      <w:pPr>
        <w:pStyle w:val="BodyText"/>
        <w:spacing w:before="120" w:after="120"/>
        <w:jc w:val="center"/>
        <w:rPr>
          <w:lang w:val="sr-Latn-CS"/>
        </w:rPr>
      </w:pPr>
      <w:r w:rsidRPr="00FE62FC">
        <w:rPr>
          <w:b/>
          <w:lang w:val="sr-Latn-CS"/>
        </w:rPr>
        <w:t>javne.nabavke@pancevo.rs</w:t>
      </w:r>
    </w:p>
    <w:p w:rsidR="00B861CC" w:rsidRPr="00FE62FC" w:rsidRDefault="0018353A">
      <w:pPr>
        <w:pStyle w:val="BodyText"/>
        <w:spacing w:before="120" w:after="120"/>
        <w:jc w:val="center"/>
        <w:rPr>
          <w:lang w:val="sr-Latn-CS"/>
        </w:rPr>
      </w:pPr>
      <w:r w:rsidRPr="00FE62FC">
        <w:rPr>
          <w:b/>
          <w:lang w:val="sr-Latn-CS"/>
        </w:rPr>
        <w:t>013/352-799</w:t>
      </w:r>
    </w:p>
    <w:p w:rsidR="00B861CC" w:rsidRPr="00FE62FC" w:rsidRDefault="0018353A">
      <w:pPr>
        <w:pStyle w:val="BodyText"/>
        <w:spacing w:before="120" w:after="120"/>
        <w:jc w:val="center"/>
        <w:rPr>
          <w:lang w:val="sr-Latn-CS"/>
        </w:rPr>
      </w:pPr>
      <w:r w:rsidRPr="00FE62FC">
        <w:rPr>
          <w:b/>
          <w:color w:val="000000"/>
          <w:lang w:val="sr-Latn-CS"/>
        </w:rPr>
        <w:t>RHP-W7-XI-13-404-37/2019</w:t>
      </w:r>
      <w:r w:rsidRPr="00FE62FC">
        <w:rPr>
          <w:b/>
          <w:lang w:val="sr-Latn-CS"/>
        </w:rPr>
        <w:t xml:space="preserve"> - Regionalni stambeni program- Stambeni projekat u Republici Srbiji, Nabavka građevinskog materijala, nameštaja i električnih uređaja za 7 seoskih doma</w:t>
      </w:r>
      <w:r w:rsidRPr="00FE62FC">
        <w:rPr>
          <w:b/>
          <w:lang w:val="sr-Latn-CS"/>
        </w:rPr>
        <w:t>nćinstava</w:t>
      </w:r>
    </w:p>
    <w:p w:rsidR="00B861CC" w:rsidRPr="00FE62FC" w:rsidRDefault="0018353A">
      <w:pPr>
        <w:pStyle w:val="BodyText"/>
        <w:spacing w:before="120" w:after="120"/>
        <w:jc w:val="both"/>
        <w:rPr>
          <w:lang w:val="sr-Latn-CS"/>
        </w:rPr>
      </w:pPr>
      <w:r w:rsidRPr="00FE62FC">
        <w:rPr>
          <w:lang w:val="sr-Latn-CS"/>
        </w:rPr>
        <w:t>Naručilac nije u obavezi da daje dodatna objašnjenja na pitanja koja stignu posle navedenog roka.</w:t>
      </w:r>
    </w:p>
    <w:p w:rsidR="00B861CC" w:rsidRPr="00FE62FC" w:rsidRDefault="0018353A">
      <w:pPr>
        <w:pStyle w:val="BodyText"/>
        <w:spacing w:before="120" w:after="120"/>
        <w:jc w:val="both"/>
        <w:rPr>
          <w:lang w:val="sr-Latn-CS"/>
        </w:rPr>
      </w:pPr>
      <w:r w:rsidRPr="00FE62FC">
        <w:rPr>
          <w:lang w:val="sr-Latn-CS"/>
        </w:rPr>
        <w:t xml:space="preserve">Svi ponuđači koji pokušaju da zakažu pojedinačni sastanak sa Naručiocem i/ili vladom države korisnice i/ili Banke za razvoj Saveta Evrope u vezi sa </w:t>
      </w:r>
      <w:r w:rsidRPr="00FE62FC">
        <w:rPr>
          <w:lang w:val="sr-Latn-CS"/>
        </w:rPr>
        <w:t>ugovorom tokom trajanja tendera mogu da budu isključeni iz tenderskog postupka.</w:t>
      </w:r>
    </w:p>
    <w:p w:rsidR="00B861CC" w:rsidRPr="00FE62FC" w:rsidRDefault="0018353A">
      <w:pPr>
        <w:pStyle w:val="BodyText"/>
        <w:spacing w:before="120" w:after="120"/>
        <w:jc w:val="both"/>
        <w:rPr>
          <w:lang w:val="sr-Latn-CS"/>
        </w:rPr>
      </w:pPr>
      <w:r w:rsidRPr="00FE62FC">
        <w:rPr>
          <w:lang w:val="sr-Latn-CS"/>
        </w:rPr>
        <w:t xml:space="preserve">Sva dodatna objašnjenja tenderskog dosijea istovremeno se saopštavaju u pisanoj formi svim ponuđačima najkasnije do 22.03.2019. godine. </w:t>
      </w:r>
    </w:p>
    <w:p w:rsidR="00B861CC" w:rsidRPr="00FE62FC" w:rsidRDefault="0018353A">
      <w:pPr>
        <w:pStyle w:val="BodyText"/>
        <w:spacing w:before="120" w:after="120"/>
        <w:jc w:val="both"/>
        <w:rPr>
          <w:lang w:val="sr-Latn-CS"/>
        </w:rPr>
      </w:pPr>
      <w:r w:rsidRPr="00FE62FC">
        <w:rPr>
          <w:lang w:val="sr-Latn-CS"/>
        </w:rPr>
        <w:t>Nisu planirani informativni sastanci.</w:t>
      </w:r>
    </w:p>
    <w:p w:rsidR="00B861CC" w:rsidRPr="00FE62FC" w:rsidRDefault="0018353A">
      <w:pPr>
        <w:pStyle w:val="BodyText"/>
        <w:spacing w:before="120" w:after="120"/>
        <w:jc w:val="both"/>
        <w:rPr>
          <w:lang w:val="sr-Latn-CS"/>
        </w:rPr>
      </w:pPr>
      <w:r w:rsidRPr="00FE62FC">
        <w:rPr>
          <w:lang w:val="sr-Latn-CS"/>
        </w:rPr>
        <w:t>N</w:t>
      </w:r>
      <w:r w:rsidRPr="00FE62FC">
        <w:rPr>
          <w:lang w:val="sr-Latn-CS"/>
        </w:rPr>
        <w:t>isu planirani izlasci na teren.</w:t>
      </w:r>
    </w:p>
    <w:p w:rsidR="00B861CC" w:rsidRPr="00FE62FC" w:rsidRDefault="0018353A">
      <w:pPr>
        <w:pStyle w:val="BodyText"/>
        <w:spacing w:before="120" w:after="120"/>
        <w:jc w:val="both"/>
        <w:rPr>
          <w:lang w:val="sr-Latn-CS"/>
        </w:rPr>
      </w:pPr>
      <w:r w:rsidRPr="00FE62FC">
        <w:rPr>
          <w:lang w:val="sr-Latn-CS"/>
        </w:rPr>
        <w:t>Ne organizuju se pojedinačne posete potencijalnih ponuđača za vreme trajanja tenderskog postupka.</w:t>
      </w:r>
    </w:p>
    <w:p w:rsidR="00B861CC" w:rsidRPr="00FE62FC" w:rsidRDefault="00B861CC">
      <w:pPr>
        <w:pStyle w:val="BodyText"/>
        <w:spacing w:before="120" w:after="120"/>
        <w:jc w:val="both"/>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bookmarkStart w:id="3" w:name="_Ref499614274"/>
      <w:bookmarkStart w:id="4" w:name="_Ref499982672"/>
      <w:r w:rsidRPr="00FE62FC">
        <w:rPr>
          <w:b/>
          <w:lang w:val="sr-Latn-CS"/>
        </w:rPr>
        <w:t>Podnošenje i otvaranje ponud</w:t>
      </w:r>
      <w:bookmarkEnd w:id="3"/>
      <w:bookmarkEnd w:id="4"/>
      <w:r w:rsidRPr="00FE62FC">
        <w:rPr>
          <w:b/>
          <w:lang w:val="sr-Latn-CS"/>
        </w:rPr>
        <w:t>a</w:t>
      </w:r>
    </w:p>
    <w:p w:rsidR="00B861CC" w:rsidRPr="00FE62FC" w:rsidRDefault="0018353A">
      <w:pPr>
        <w:pStyle w:val="BodyText"/>
        <w:numPr>
          <w:ilvl w:val="1"/>
          <w:numId w:val="7"/>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lang w:val="sr-Latn-CS"/>
        </w:rPr>
      </w:pPr>
      <w:r w:rsidRPr="00FE62FC">
        <w:rPr>
          <w:b/>
          <w:lang w:val="sr-Latn-CS"/>
        </w:rPr>
        <w:t>Podnošenje ponuda</w:t>
      </w:r>
    </w:p>
    <w:p w:rsidR="00B861CC" w:rsidRPr="00FE62FC" w:rsidRDefault="0018353A">
      <w:pPr>
        <w:spacing w:before="120" w:after="120"/>
        <w:jc w:val="both"/>
        <w:rPr>
          <w:lang w:val="sr-Latn-CS"/>
        </w:rPr>
      </w:pPr>
      <w:r w:rsidRPr="00FE62FC">
        <w:rPr>
          <w:lang w:val="sr-Latn-CS"/>
        </w:rPr>
        <w:t>Rok za predaju ponuda je</w:t>
      </w:r>
      <w:r w:rsidRPr="00FE62FC">
        <w:rPr>
          <w:b/>
          <w:lang w:val="sr-Latn-CS"/>
        </w:rPr>
        <w:t xml:space="preserve"> </w:t>
      </w:r>
      <w:r w:rsidRPr="00FE62FC">
        <w:rPr>
          <w:b/>
          <w:u w:val="single"/>
          <w:lang w:val="sr-Latn-CS"/>
        </w:rPr>
        <w:t>26.03.2019. godine do 12 časova</w:t>
      </w:r>
      <w:r w:rsidRPr="00FE62FC">
        <w:rPr>
          <w:lang w:val="sr-Latn-CS"/>
        </w:rPr>
        <w:t xml:space="preserve">. Ponude će se </w:t>
      </w:r>
      <w:r w:rsidRPr="00FE62FC">
        <w:rPr>
          <w:lang w:val="sr-Latn-CS"/>
        </w:rPr>
        <w:t>smatrati blagovremenim ukoliko budu primljene kod Naručioca do isteka roka za predaju ponuda. Ponude koje pristignu nakon isteka krajnjeg roka za predaju ponuda smatraće se neblagovremenim,neće se uzeti u razmatranje i biće neotvorene vraćene Ponuđaču nako</w:t>
      </w:r>
      <w:r w:rsidRPr="00FE62FC">
        <w:rPr>
          <w:lang w:val="sr-Latn-CS"/>
        </w:rPr>
        <w:t>n završetka postupka otvaranja ponuda. Ponude moraju da sadrže dokumenta iz tačke 4. ovog Uputstva, a dostavljaju se:</w:t>
      </w:r>
    </w:p>
    <w:p w:rsidR="00B861CC" w:rsidRPr="00FE62FC" w:rsidRDefault="0018353A">
      <w:pPr>
        <w:keepNext/>
        <w:keepLines/>
        <w:spacing w:before="120" w:after="120"/>
        <w:jc w:val="center"/>
        <w:rPr>
          <w:lang w:val="sr-Latn-CS"/>
        </w:rPr>
      </w:pPr>
      <w:r w:rsidRPr="00FE62FC">
        <w:rPr>
          <w:b/>
          <w:lang w:val="sr-Latn-CS"/>
        </w:rPr>
        <w:t>ILI</w:t>
      </w:r>
      <w:r w:rsidRPr="00FE62FC">
        <w:rPr>
          <w:lang w:val="sr-Latn-CS"/>
        </w:rPr>
        <w:t xml:space="preserve"> preporučenom poštom (zvaničnom poštanskom službom) na:</w:t>
      </w:r>
    </w:p>
    <w:p w:rsidR="00B861CC" w:rsidRPr="00FE62FC" w:rsidRDefault="0018353A">
      <w:pPr>
        <w:spacing w:before="120" w:after="120"/>
        <w:jc w:val="center"/>
        <w:rPr>
          <w:lang w:val="sr-Latn-CS"/>
        </w:rPr>
      </w:pPr>
      <w:r w:rsidRPr="00FE62FC">
        <w:rPr>
          <w:rStyle w:val="Emphasis"/>
          <w:b/>
          <w:lang w:val="sr-Latn-CS" w:eastAsia="en-US"/>
        </w:rPr>
        <w:t>Gradska uprava grada Pančeva, Trg kralja Petra I 2-4, 26000 Pančevo</w:t>
      </w:r>
    </w:p>
    <w:p w:rsidR="00B861CC" w:rsidRPr="00FE62FC" w:rsidRDefault="0018353A">
      <w:pPr>
        <w:pStyle w:val="Blockquote"/>
        <w:keepNext/>
        <w:keepLines/>
        <w:spacing w:before="120" w:after="120"/>
        <w:jc w:val="center"/>
        <w:rPr>
          <w:lang w:val="sr-Latn-CS"/>
        </w:rPr>
      </w:pPr>
      <w:r w:rsidRPr="00FE62FC">
        <w:rPr>
          <w:b/>
          <w:lang w:val="sr-Latn-CS"/>
        </w:rPr>
        <w:t xml:space="preserve">ILI </w:t>
      </w:r>
      <w:r w:rsidRPr="00FE62FC">
        <w:rPr>
          <w:lang w:val="sr-Latn-CS"/>
        </w:rPr>
        <w:t xml:space="preserve">lično </w:t>
      </w:r>
      <w:r w:rsidRPr="00FE62FC">
        <w:rPr>
          <w:lang w:val="sr-Latn-CS"/>
        </w:rPr>
        <w:t>(uključujući i kurirsku službu) na adresu Naručioca uz potvrdu o prijemu sa naznakom datuma i vremena prijema na:</w:t>
      </w:r>
    </w:p>
    <w:p w:rsidR="00B861CC" w:rsidRPr="00FE62FC" w:rsidRDefault="0018353A">
      <w:pPr>
        <w:spacing w:before="120"/>
        <w:jc w:val="center"/>
        <w:rPr>
          <w:lang w:val="sr-Latn-CS"/>
        </w:rPr>
      </w:pPr>
      <w:r w:rsidRPr="00FE62FC">
        <w:rPr>
          <w:rStyle w:val="Emphasis"/>
          <w:b/>
          <w:lang w:val="sr-Latn-CS" w:eastAsia="en-US"/>
        </w:rPr>
        <w:t>Gradska uprava grada Pančeva, Trg kralja Petra I 2-4, 26000 Pančevo</w:t>
      </w:r>
    </w:p>
    <w:p w:rsidR="00B861CC" w:rsidRPr="00FE62FC" w:rsidRDefault="00B861CC">
      <w:pPr>
        <w:spacing w:after="120"/>
        <w:jc w:val="both"/>
        <w:rPr>
          <w:rStyle w:val="Strong"/>
          <w:lang w:val="sr-Latn-CS"/>
        </w:rPr>
      </w:pPr>
    </w:p>
    <w:p w:rsidR="00B861CC" w:rsidRPr="00FE62FC" w:rsidRDefault="0018353A">
      <w:pPr>
        <w:spacing w:before="120" w:after="120"/>
        <w:jc w:val="both"/>
        <w:rPr>
          <w:rStyle w:val="Strong"/>
          <w:lang w:val="sr-Latn-CS"/>
        </w:rPr>
      </w:pPr>
      <w:r w:rsidRPr="00FE62FC">
        <w:rPr>
          <w:rStyle w:val="Strong"/>
          <w:lang w:val="sr-Latn-CS"/>
        </w:rPr>
        <w:t>Ponude dostavljene drugačije neće se razmatrati.</w:t>
      </w:r>
    </w:p>
    <w:p w:rsidR="00B861CC" w:rsidRPr="00FE62FC" w:rsidRDefault="0018353A">
      <w:pPr>
        <w:spacing w:before="120" w:after="120"/>
        <w:jc w:val="both"/>
        <w:rPr>
          <w:lang w:val="sr-Latn-CS"/>
        </w:rPr>
      </w:pPr>
      <w:r w:rsidRPr="00FE62FC">
        <w:rPr>
          <w:lang w:val="sr-Latn-CS"/>
        </w:rPr>
        <w:t>Celokupna ponuda se dost</w:t>
      </w:r>
      <w:r w:rsidRPr="00FE62FC">
        <w:rPr>
          <w:lang w:val="sr-Latn-CS"/>
        </w:rPr>
        <w:t xml:space="preserve">avlja u jednom originalnom primerku na kojem je jasno naznačeno "original", i u jednom primerku na kojem je jasno naznačeno "kopija". Elektronska kopija ponude ( CD ) prilaže se štampanoj verziji u odvojenoj koverti u kojoj se dostavlja ponuda. Napomena: </w:t>
      </w:r>
      <w:r w:rsidRPr="00FE62FC">
        <w:rPr>
          <w:b/>
          <w:lang w:val="sr-Latn-CS"/>
        </w:rPr>
        <w:t>A</w:t>
      </w:r>
      <w:r w:rsidRPr="00FE62FC">
        <w:rPr>
          <w:b/>
          <w:lang w:val="sr-Latn-CS"/>
        </w:rPr>
        <w:t>neks 1: Tehnički zahtevi i standardi</w:t>
      </w:r>
      <w:r w:rsidRPr="00FE62FC">
        <w:rPr>
          <w:lang w:val="sr-Latn-CS"/>
        </w:rPr>
        <w:t xml:space="preserve"> i </w:t>
      </w:r>
      <w:r w:rsidRPr="00FE62FC">
        <w:rPr>
          <w:b/>
          <w:lang w:val="sr-Latn-CS"/>
        </w:rPr>
        <w:t xml:space="preserve">Aneksa 2: </w:t>
      </w:r>
      <w:r w:rsidRPr="00FE62FC">
        <w:rPr>
          <w:b/>
          <w:lang w:val="sr-Latn-CS"/>
        </w:rPr>
        <w:lastRenderedPageBreak/>
        <w:t>Struktura i količina za materijal</w:t>
      </w:r>
      <w:r w:rsidRPr="00FE62FC">
        <w:rPr>
          <w:lang w:val="sr-Latn-CS"/>
        </w:rPr>
        <w:t xml:space="preserve"> se prilažu u inicijalnom formatu, kao MS Office Excel dokument. U slučaju nepodudaranja između originala i kopije, merodavan je original. </w:t>
      </w:r>
    </w:p>
    <w:p w:rsidR="00B861CC" w:rsidRPr="00FE62FC" w:rsidRDefault="0018353A">
      <w:pPr>
        <w:spacing w:before="120" w:after="120"/>
        <w:jc w:val="both"/>
        <w:rPr>
          <w:lang w:val="sr-Latn-CS"/>
        </w:rPr>
      </w:pPr>
      <w:r w:rsidRPr="00FE62FC">
        <w:rPr>
          <w:lang w:val="sr-Latn-CS"/>
        </w:rPr>
        <w:t xml:space="preserve">Ponuda se </w:t>
      </w:r>
      <w:r w:rsidRPr="00FE62FC">
        <w:rPr>
          <w:b/>
          <w:lang w:val="sr-Latn-CS"/>
        </w:rPr>
        <w:t>mora</w:t>
      </w:r>
      <w:r w:rsidRPr="00FE62FC">
        <w:rPr>
          <w:lang w:val="sr-Latn-CS"/>
        </w:rPr>
        <w:t xml:space="preserve"> dostaviti u zatvore</w:t>
      </w:r>
      <w:r w:rsidRPr="00FE62FC">
        <w:rPr>
          <w:lang w:val="sr-Latn-CS"/>
        </w:rPr>
        <w:t xml:space="preserve">noj koverti, koja nosi jasnu oznaku </w:t>
      </w:r>
      <w:r w:rsidRPr="00FE62FC">
        <w:rPr>
          <w:b/>
          <w:lang w:val="sr-Latn-CS"/>
        </w:rPr>
        <w:t xml:space="preserve">„Ponuda“ </w:t>
      </w:r>
      <w:r w:rsidRPr="00FE62FC">
        <w:rPr>
          <w:lang w:val="sr-Latn-CS"/>
        </w:rPr>
        <w:t xml:space="preserve">i </w:t>
      </w:r>
      <w:r w:rsidRPr="00FE62FC">
        <w:rPr>
          <w:b/>
          <w:lang w:val="sr-Latn-CS"/>
        </w:rPr>
        <w:t xml:space="preserve">jasnu naznaku šifre tenderskog postupka </w:t>
      </w:r>
      <w:r w:rsidRPr="00FE62FC">
        <w:rPr>
          <w:b/>
          <w:i/>
          <w:color w:val="000000"/>
          <w:lang w:val="sr-Latn-CS"/>
        </w:rPr>
        <w:t>RHP-W7-XI-13-404-37/2019</w:t>
      </w:r>
      <w:r w:rsidRPr="00FE62FC">
        <w:rPr>
          <w:b/>
          <w:lang w:val="sr-Latn-CS"/>
        </w:rPr>
        <w:t xml:space="preserve">. </w:t>
      </w:r>
    </w:p>
    <w:p w:rsidR="00B861CC" w:rsidRPr="00FE62FC" w:rsidRDefault="0018353A">
      <w:pPr>
        <w:spacing w:before="120" w:after="120"/>
        <w:jc w:val="both"/>
        <w:rPr>
          <w:lang w:val="sr-Latn-CS"/>
        </w:rPr>
      </w:pPr>
      <w:r w:rsidRPr="00FE62FC">
        <w:rPr>
          <w:lang w:val="sr-Latn-CS"/>
        </w:rPr>
        <w:t xml:space="preserve">Spoljašnja koverta treba da sadrži sledeće podatke: </w:t>
      </w:r>
    </w:p>
    <w:p w:rsidR="00B861CC" w:rsidRPr="00FE62FC" w:rsidRDefault="0018353A">
      <w:pPr>
        <w:numPr>
          <w:ilvl w:val="0"/>
          <w:numId w:val="2"/>
        </w:numPr>
        <w:spacing w:before="120" w:after="120"/>
        <w:ind w:left="426" w:hanging="426"/>
        <w:rPr>
          <w:lang w:val="sr-Latn-CS"/>
        </w:rPr>
      </w:pPr>
      <w:r w:rsidRPr="00FE62FC">
        <w:rPr>
          <w:lang w:val="sr-Latn-CS"/>
        </w:rPr>
        <w:t xml:space="preserve">gore navedenu adresu za dostavljanje ponuda; </w:t>
      </w:r>
    </w:p>
    <w:p w:rsidR="00B861CC" w:rsidRPr="00FE62FC" w:rsidRDefault="0018353A">
      <w:pPr>
        <w:numPr>
          <w:ilvl w:val="0"/>
          <w:numId w:val="2"/>
        </w:numPr>
        <w:spacing w:before="120" w:after="120"/>
        <w:ind w:left="426" w:hanging="426"/>
        <w:rPr>
          <w:lang w:val="sr-Latn-CS"/>
        </w:rPr>
      </w:pPr>
      <w:r w:rsidRPr="00FE62FC">
        <w:rPr>
          <w:lang w:val="sr-Latn-CS"/>
        </w:rPr>
        <w:t>reči „Ne otvarati pre isteka roka za podnoš</w:t>
      </w:r>
      <w:r w:rsidRPr="00FE62FC">
        <w:rPr>
          <w:lang w:val="sr-Latn-CS"/>
        </w:rPr>
        <w:t>enje ponudaˮ;</w:t>
      </w:r>
    </w:p>
    <w:p w:rsidR="00B861CC" w:rsidRPr="00FE62FC" w:rsidRDefault="0018353A">
      <w:pPr>
        <w:numPr>
          <w:ilvl w:val="0"/>
          <w:numId w:val="2"/>
        </w:numPr>
        <w:spacing w:before="120" w:after="120"/>
        <w:ind w:left="426" w:hanging="426"/>
        <w:rPr>
          <w:lang w:val="sr-Latn-CS"/>
        </w:rPr>
      </w:pPr>
      <w:r w:rsidRPr="00FE62FC">
        <w:rPr>
          <w:lang w:val="sr-Latn-CS"/>
        </w:rPr>
        <w:t>naziv ponuđača;</w:t>
      </w:r>
    </w:p>
    <w:p w:rsidR="00B861CC" w:rsidRPr="00FE62FC" w:rsidRDefault="0018353A">
      <w:pPr>
        <w:numPr>
          <w:ilvl w:val="0"/>
          <w:numId w:val="2"/>
        </w:numPr>
        <w:tabs>
          <w:tab w:val="left" w:pos="426"/>
        </w:tabs>
        <w:spacing w:before="120" w:after="120"/>
        <w:ind w:left="426"/>
        <w:rPr>
          <w:lang w:val="sr-Latn-CS"/>
        </w:rPr>
      </w:pPr>
      <w:r w:rsidRPr="00FE62FC">
        <w:rPr>
          <w:lang w:val="sr-Latn-CS"/>
        </w:rPr>
        <w:t>broj i datum Obaveštenja o pokretanju nabavke.</w:t>
      </w:r>
    </w:p>
    <w:p w:rsidR="00B861CC" w:rsidRPr="00FE62FC" w:rsidRDefault="00B861CC">
      <w:pPr>
        <w:spacing w:before="120" w:after="120"/>
        <w:rPr>
          <w:lang w:val="sr-Latn-CS"/>
        </w:rPr>
      </w:pPr>
    </w:p>
    <w:p w:rsidR="00B861CC" w:rsidRPr="00FE62FC" w:rsidRDefault="0018353A">
      <w:pPr>
        <w:pStyle w:val="BodyText"/>
        <w:numPr>
          <w:ilvl w:val="1"/>
          <w:numId w:val="7"/>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lang w:val="sr-Latn-CS"/>
        </w:rPr>
      </w:pPr>
      <w:r w:rsidRPr="00FE62FC">
        <w:rPr>
          <w:b/>
          <w:lang w:val="sr-Latn-CS"/>
        </w:rPr>
        <w:t xml:space="preserve">Otvaranje ponuda </w:t>
      </w:r>
    </w:p>
    <w:p w:rsidR="00B861CC" w:rsidRPr="00FE62FC" w:rsidRDefault="0018353A">
      <w:pPr>
        <w:spacing w:before="120" w:after="120"/>
        <w:jc w:val="both"/>
        <w:rPr>
          <w:lang w:val="sr-Latn-CS"/>
        </w:rPr>
      </w:pPr>
      <w:r w:rsidRPr="00FE62FC">
        <w:rPr>
          <w:lang w:val="sr-Latn-CS"/>
        </w:rPr>
        <w:t xml:space="preserve">Otvaranje ponuda će se obaviti istog dana, </w:t>
      </w:r>
      <w:r w:rsidRPr="00FE62FC">
        <w:rPr>
          <w:b/>
          <w:u w:val="single"/>
          <w:lang w:val="sr-Latn-CS"/>
        </w:rPr>
        <w:t>26.03.2019. godine u 12.30 časova</w:t>
      </w:r>
      <w:r w:rsidRPr="00FE62FC">
        <w:rPr>
          <w:lang w:val="sr-Latn-CS"/>
        </w:rPr>
        <w:t xml:space="preserve"> u prostorijama </w:t>
      </w:r>
      <w:r w:rsidRPr="00FE62FC">
        <w:rPr>
          <w:rStyle w:val="Emphasis"/>
          <w:b/>
          <w:i w:val="0"/>
          <w:lang w:val="sr-Latn-CS" w:eastAsia="en-US"/>
        </w:rPr>
        <w:t xml:space="preserve">Gradske uprave grada Pančeva, Sekretarijat za javne nabavke, Trg </w:t>
      </w:r>
      <w:r w:rsidRPr="00FE62FC">
        <w:rPr>
          <w:rStyle w:val="Emphasis"/>
          <w:b/>
          <w:i w:val="0"/>
          <w:lang w:val="sr-Latn-CS" w:eastAsia="en-US"/>
        </w:rPr>
        <w:t>kralja Petra I 2-4, 26000 Pančevo</w:t>
      </w:r>
      <w:r w:rsidRPr="00FE62FC">
        <w:rPr>
          <w:b/>
          <w:lang w:val="sr-Latn-CS"/>
        </w:rPr>
        <w:t>.</w:t>
      </w:r>
    </w:p>
    <w:p w:rsidR="00B861CC" w:rsidRPr="00FE62FC" w:rsidRDefault="00B861CC">
      <w:pPr>
        <w:spacing w:before="120" w:after="120"/>
        <w:jc w:val="both"/>
        <w:rPr>
          <w:b/>
          <w:i/>
          <w:u w:val="single"/>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Izmena, dopuna ili povlačenje ponuda</w:t>
      </w:r>
    </w:p>
    <w:p w:rsidR="00B861CC" w:rsidRPr="00FE62FC" w:rsidRDefault="0018353A">
      <w:pPr>
        <w:spacing w:before="120" w:after="120"/>
        <w:jc w:val="both"/>
        <w:rPr>
          <w:lang w:val="sr-Latn-CS"/>
        </w:rPr>
      </w:pPr>
      <w:r w:rsidRPr="00FE62FC">
        <w:rPr>
          <w:lang w:val="sr-Latn-CS"/>
        </w:rPr>
        <w:t>Ponuđači mogu da promene, dopune ili povuku svoju ponudu uz pisano obaveštenje pre isteka roka za podnošenje ponuda. Ponude se ne mogu menjati po isteku tog roka.</w:t>
      </w:r>
    </w:p>
    <w:p w:rsidR="00B861CC" w:rsidRPr="00FE62FC" w:rsidRDefault="0018353A">
      <w:pPr>
        <w:spacing w:before="120" w:after="120"/>
        <w:jc w:val="both"/>
        <w:rPr>
          <w:lang w:val="sr-Latn-CS"/>
        </w:rPr>
      </w:pPr>
      <w:r w:rsidRPr="00FE62FC">
        <w:rPr>
          <w:lang w:val="sr-Latn-CS"/>
        </w:rPr>
        <w:t xml:space="preserve">Svako obaveštenje o </w:t>
      </w:r>
      <w:r w:rsidRPr="00FE62FC">
        <w:rPr>
          <w:lang w:val="sr-Latn-CS"/>
        </w:rPr>
        <w:t>izmeni, dopuni ili povlačenju ponude mora se pripremiti i dostaviti u skladu sa Poglavljem 8. iz prethodnog teksta. Spoljašnja koverta (i relevantna unutrašnja) moraju biti obeležene sa „Izmena“, „Dopuna“ ili „Povlačenje“, kako je prikladno slučaju.</w:t>
      </w:r>
    </w:p>
    <w:p w:rsidR="00B861CC" w:rsidRPr="00FE62FC" w:rsidRDefault="00B861CC">
      <w:pPr>
        <w:spacing w:before="120" w:after="120"/>
        <w:jc w:val="both"/>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Trošk</w:t>
      </w:r>
      <w:r w:rsidRPr="00FE62FC">
        <w:rPr>
          <w:b/>
          <w:lang w:val="sr-Latn-CS"/>
        </w:rPr>
        <w:t>ovi pripreme ponude</w:t>
      </w:r>
    </w:p>
    <w:p w:rsidR="00B861CC" w:rsidRPr="00FE62FC" w:rsidRDefault="0018353A">
      <w:pPr>
        <w:keepNext/>
        <w:keepLines/>
        <w:spacing w:before="120" w:after="120"/>
        <w:jc w:val="both"/>
        <w:rPr>
          <w:lang w:val="sr-Latn-CS"/>
        </w:rPr>
      </w:pPr>
      <w:r w:rsidRPr="00FE62FC">
        <w:rPr>
          <w:lang w:val="sr-Latn-CS"/>
        </w:rPr>
        <w:t>Troškovi koje ponuđači snose u pripremi i dostavljanju ponude ne mogu se refundirati. Sve troškove nastale u pripremi i podnošenju ponude mora da snosi ponuđač, uključujući i troškove razgovora sa predloženim ekspertima.</w:t>
      </w:r>
    </w:p>
    <w:p w:rsidR="00B861CC" w:rsidRPr="00FE62FC" w:rsidRDefault="00B861CC">
      <w:pPr>
        <w:keepNext/>
        <w:keepLines/>
        <w:spacing w:before="120" w:after="120"/>
        <w:jc w:val="both"/>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Vlasništvo nad</w:t>
      </w:r>
      <w:r w:rsidRPr="00FE62FC">
        <w:rPr>
          <w:b/>
          <w:lang w:val="sr-Latn-CS"/>
        </w:rPr>
        <w:t xml:space="preserve"> ponudom</w:t>
      </w:r>
    </w:p>
    <w:p w:rsidR="00B861CC" w:rsidRPr="00FE62FC" w:rsidRDefault="0018353A">
      <w:pPr>
        <w:spacing w:before="120" w:after="120"/>
        <w:jc w:val="both"/>
        <w:rPr>
          <w:lang w:val="sr-Latn-CS"/>
        </w:rPr>
      </w:pPr>
      <w:r w:rsidRPr="00FE62FC">
        <w:rPr>
          <w:lang w:val="sr-Latn-CS"/>
        </w:rPr>
        <w:t>Naručilac zadržava pravo vlasništva nad ponudama pristiglim u toku tenderskog postupka. Samim tim, ponuđači nemaju pravo na povraćaj svojih ponuda.</w:t>
      </w:r>
    </w:p>
    <w:p w:rsidR="00B861CC" w:rsidRPr="00FE62FC" w:rsidRDefault="00B861CC">
      <w:pPr>
        <w:spacing w:before="120" w:after="120"/>
        <w:jc w:val="both"/>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Ocena ponuda</w:t>
      </w:r>
    </w:p>
    <w:p w:rsidR="00B861CC" w:rsidRPr="00FE62FC" w:rsidRDefault="0018353A">
      <w:pPr>
        <w:spacing w:before="120" w:after="120"/>
        <w:jc w:val="both"/>
        <w:rPr>
          <w:lang w:val="sr-Latn-CS"/>
        </w:rPr>
      </w:pPr>
      <w:r w:rsidRPr="00FE62FC">
        <w:rPr>
          <w:lang w:val="sr-Latn-CS"/>
        </w:rPr>
        <w:t>Nakon otvaranja ponuda, Komisija za javne nabavke proverava i vrši stručnu ocenu ponu</w:t>
      </w:r>
      <w:r w:rsidRPr="00FE62FC">
        <w:rPr>
          <w:lang w:val="sr-Latn-CS"/>
        </w:rPr>
        <w:t>da.</w:t>
      </w:r>
    </w:p>
    <w:p w:rsidR="00B861CC" w:rsidRPr="00FE62FC" w:rsidRDefault="0018353A">
      <w:pPr>
        <w:spacing w:before="120" w:after="120"/>
        <w:jc w:val="both"/>
        <w:rPr>
          <w:lang w:val="sr-Latn-CS"/>
        </w:rPr>
      </w:pPr>
      <w:r w:rsidRPr="00FE62FC">
        <w:rPr>
          <w:lang w:val="sr-Latn-CS"/>
        </w:rPr>
        <w:t>Ponude koje nisu suštinski usaglašene sa traženim uslovima i tehničkim zahtevima predviđenim tenderskim dosijeom su neprihvatljive za Naručioca.</w:t>
      </w:r>
    </w:p>
    <w:p w:rsidR="00B861CC" w:rsidRDefault="0018353A">
      <w:pPr>
        <w:spacing w:before="120" w:after="120"/>
        <w:jc w:val="both"/>
        <w:rPr>
          <w:lang w:val="sr-Latn-CS"/>
        </w:rPr>
      </w:pPr>
      <w:r w:rsidRPr="00FE62FC">
        <w:rPr>
          <w:lang w:val="sr-Latn-CS"/>
        </w:rPr>
        <w:t>Ponude koje prelaze procenjenu vrednost javne nabavke su neprihvatljive za naručioca.</w:t>
      </w:r>
    </w:p>
    <w:p w:rsidR="007E7C8B" w:rsidRDefault="007E7C8B">
      <w:pPr>
        <w:spacing w:before="120" w:after="120"/>
        <w:jc w:val="both"/>
        <w:rPr>
          <w:lang w:val="sr-Latn-CS"/>
        </w:rPr>
      </w:pPr>
    </w:p>
    <w:p w:rsidR="007E7C8B" w:rsidRPr="00FE62FC" w:rsidRDefault="007E7C8B">
      <w:pPr>
        <w:spacing w:before="120" w:after="120"/>
        <w:jc w:val="both"/>
        <w:rPr>
          <w:lang w:val="sr-Latn-CS"/>
        </w:rPr>
      </w:pPr>
    </w:p>
    <w:p w:rsidR="00B861CC" w:rsidRPr="00FE62FC" w:rsidRDefault="0018353A">
      <w:pPr>
        <w:pStyle w:val="BodyText"/>
        <w:numPr>
          <w:ilvl w:val="1"/>
          <w:numId w:val="7"/>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lang w:val="sr-Latn-CS"/>
        </w:rPr>
      </w:pPr>
      <w:r w:rsidRPr="00FE62FC">
        <w:rPr>
          <w:b/>
          <w:lang w:val="sr-Latn-CS"/>
        </w:rPr>
        <w:lastRenderedPageBreak/>
        <w:t xml:space="preserve">Izbor ponude </w:t>
      </w:r>
    </w:p>
    <w:p w:rsidR="00B861CC" w:rsidRPr="00FE62FC" w:rsidRDefault="0018353A">
      <w:pPr>
        <w:spacing w:before="120" w:after="120"/>
        <w:rPr>
          <w:b/>
          <w:u w:val="single"/>
          <w:lang w:val="sr-Latn-CS"/>
        </w:rPr>
      </w:pPr>
      <w:r w:rsidRPr="00FE62FC">
        <w:rPr>
          <w:b/>
          <w:u w:val="single"/>
          <w:lang w:val="sr-Latn-CS"/>
        </w:rPr>
        <w:t>Najniža</w:t>
      </w:r>
      <w:r w:rsidRPr="00FE62FC">
        <w:rPr>
          <w:b/>
          <w:u w:val="single"/>
          <w:lang w:val="sr-Latn-CS"/>
        </w:rPr>
        <w:t xml:space="preserve"> cena:</w:t>
      </w:r>
    </w:p>
    <w:p w:rsidR="00B861CC" w:rsidRPr="00FE62FC" w:rsidRDefault="0018353A">
      <w:pPr>
        <w:spacing w:before="120" w:after="120"/>
        <w:jc w:val="both"/>
        <w:rPr>
          <w:b/>
          <w:lang w:val="sr-Latn-CS"/>
        </w:rPr>
      </w:pPr>
      <w:r w:rsidRPr="00FE62FC">
        <w:rPr>
          <w:b/>
          <w:lang w:val="sr-Latn-CS"/>
        </w:rPr>
        <w:t xml:space="preserve">Kriterijum za dodelu ugovora će biti najniža ponuđena cena. </w:t>
      </w:r>
    </w:p>
    <w:p w:rsidR="00B861CC" w:rsidRPr="00FE62FC" w:rsidRDefault="0018353A">
      <w:pPr>
        <w:spacing w:before="120" w:after="120"/>
        <w:rPr>
          <w:lang w:val="sr-Latn-CS"/>
        </w:rPr>
      </w:pPr>
      <w:r w:rsidRPr="00FE62FC">
        <w:rPr>
          <w:lang w:val="sr-Latn-CS"/>
        </w:rPr>
        <w:t>U slučaju dve ponude sa najnižom ponuđenom cenom, najpovoljnijom ponudom će se smatrati ponuda sa dužim rokom važenja ponude.</w:t>
      </w:r>
    </w:p>
    <w:p w:rsidR="00B861CC" w:rsidRPr="00FE62FC" w:rsidRDefault="00B861CC">
      <w:pPr>
        <w:spacing w:before="120" w:after="120"/>
        <w:rPr>
          <w:lang w:val="sr-Latn-CS"/>
        </w:rPr>
      </w:pPr>
    </w:p>
    <w:p w:rsidR="00B861CC" w:rsidRPr="00FE62FC" w:rsidRDefault="0018353A">
      <w:pPr>
        <w:pStyle w:val="ListParagraph"/>
        <w:numPr>
          <w:ilvl w:val="0"/>
          <w:numId w:val="7"/>
        </w:numPr>
        <w:spacing w:before="120" w:after="120"/>
        <w:rPr>
          <w:b/>
          <w:lang w:val="sr-Latn-CS"/>
        </w:rPr>
      </w:pPr>
      <w:r w:rsidRPr="00FE62FC">
        <w:rPr>
          <w:b/>
          <w:lang w:val="sr-Latn-CS"/>
        </w:rPr>
        <w:t>Poverljivost</w:t>
      </w:r>
    </w:p>
    <w:p w:rsidR="00B861CC" w:rsidRPr="00FE62FC" w:rsidRDefault="0018353A">
      <w:pPr>
        <w:spacing w:before="120" w:after="120"/>
        <w:jc w:val="both"/>
        <w:rPr>
          <w:lang w:val="sr-Latn-CS"/>
        </w:rPr>
      </w:pPr>
      <w:r w:rsidRPr="00FE62FC">
        <w:rPr>
          <w:lang w:val="sr-Latn-CS"/>
        </w:rPr>
        <w:t>Celokupni postupak procene je poverljiv, i podle</w:t>
      </w:r>
      <w:r w:rsidRPr="00FE62FC">
        <w:rPr>
          <w:lang w:val="sr-Latn-CS"/>
        </w:rPr>
        <w:t>že propisima Naručioca o pristupu dokumentima. Članovi Komisije za nabavku su zajednički i solidarno odgovorni za zakonitost sprovedenog postupka i zajednički donose odluke u predmetnom postupku na zatvorenim sastancima. Komisija za nabavku je dužna da:</w:t>
      </w:r>
    </w:p>
    <w:p w:rsidR="00B861CC" w:rsidRPr="00FE62FC" w:rsidRDefault="0018353A">
      <w:pPr>
        <w:pStyle w:val="ListParagraph"/>
        <w:numPr>
          <w:ilvl w:val="0"/>
          <w:numId w:val="13"/>
        </w:numPr>
        <w:spacing w:before="120" w:after="120"/>
        <w:ind w:left="426" w:hanging="426"/>
        <w:jc w:val="both"/>
        <w:rPr>
          <w:lang w:val="sr-Latn-CS"/>
        </w:rPr>
      </w:pPr>
      <w:r w:rsidRPr="00FE62FC">
        <w:rPr>
          <w:lang w:val="sr-Latn-CS"/>
        </w:rPr>
        <w:t>ču</w:t>
      </w:r>
      <w:r w:rsidRPr="00FE62FC">
        <w:rPr>
          <w:lang w:val="sr-Latn-CS"/>
        </w:rPr>
        <w:t>va kao poverljive sve podatke o ponuđačima sadržane u ponudi koje je kao takve, u skladu sa zakonom, ponuđač označio u ponudi;</w:t>
      </w:r>
    </w:p>
    <w:p w:rsidR="00B861CC" w:rsidRPr="00FE62FC" w:rsidRDefault="0018353A">
      <w:pPr>
        <w:pStyle w:val="ListParagraph"/>
        <w:numPr>
          <w:ilvl w:val="0"/>
          <w:numId w:val="13"/>
        </w:numPr>
        <w:spacing w:before="120" w:after="120"/>
        <w:ind w:left="426" w:hanging="426"/>
        <w:jc w:val="both"/>
        <w:rPr>
          <w:lang w:val="sr-Latn-CS"/>
        </w:rPr>
      </w:pPr>
      <w:r w:rsidRPr="00FE62FC">
        <w:rPr>
          <w:lang w:val="sr-Latn-CS"/>
        </w:rPr>
        <w:t>odbije davanje informacije koja bi značila povredu poverljivosti podataka dobijenih u ponudi;</w:t>
      </w:r>
    </w:p>
    <w:p w:rsidR="00B861CC" w:rsidRPr="00FE62FC" w:rsidRDefault="0018353A">
      <w:pPr>
        <w:pStyle w:val="ListParagraph"/>
        <w:numPr>
          <w:ilvl w:val="0"/>
          <w:numId w:val="13"/>
        </w:numPr>
        <w:spacing w:before="120" w:after="120"/>
        <w:ind w:left="426" w:hanging="426"/>
        <w:jc w:val="both"/>
        <w:rPr>
          <w:lang w:val="sr-Latn-CS"/>
        </w:rPr>
      </w:pPr>
      <w:r w:rsidRPr="00FE62FC">
        <w:rPr>
          <w:lang w:val="sr-Latn-CS"/>
        </w:rPr>
        <w:t>čuva kao poslovnu tajnu imena zaint</w:t>
      </w:r>
      <w:r w:rsidRPr="00FE62FC">
        <w:rPr>
          <w:lang w:val="sr-Latn-CS"/>
        </w:rPr>
        <w:t>eresovanih lica, ponuđača, podatke o podnetim ponudama do otvaranja ponuda.</w:t>
      </w:r>
    </w:p>
    <w:p w:rsidR="00B861CC" w:rsidRPr="00FE62FC" w:rsidRDefault="0018353A">
      <w:pPr>
        <w:spacing w:before="120" w:after="120"/>
        <w:jc w:val="both"/>
        <w:rPr>
          <w:lang w:val="sr-Latn-CS"/>
        </w:rPr>
      </w:pPr>
      <w:r w:rsidRPr="00FE62FC">
        <w:rPr>
          <w:lang w:val="sr-Latn-CS"/>
        </w:rPr>
        <w:t>Neće se smatrati poverljivim dokazi o ispunjenosti obaveznih uslova, cena i drugi podaci iz ponude koji su od značaja za primenu elemenata kriterijuma i rangiranje ponude.</w:t>
      </w:r>
    </w:p>
    <w:p w:rsidR="00B861CC" w:rsidRPr="00FE62FC" w:rsidRDefault="0018353A">
      <w:pPr>
        <w:spacing w:before="120" w:after="120"/>
        <w:jc w:val="both"/>
        <w:rPr>
          <w:lang w:val="sr-Latn-CS"/>
        </w:rPr>
      </w:pPr>
      <w:r w:rsidRPr="00FE62FC">
        <w:rPr>
          <w:lang w:val="sr-Latn-CS"/>
        </w:rPr>
        <w:t>Izveštaj</w:t>
      </w:r>
      <w:r w:rsidRPr="00FE62FC">
        <w:rPr>
          <w:lang w:val="sr-Latn-CS"/>
        </w:rPr>
        <w:t xml:space="preserve"> o oceni ponuda i prateće pisane beleške služe samo za službene potrebe i ne mogu se saopštavati ni ponuđačima, niti trećim licima, osim Naručiocu, Banci za razvoj Saveta Evrope, Evropskoj agenciji za borbu protiv prevara i Evropskom revizorskom sudu.</w:t>
      </w:r>
    </w:p>
    <w:p w:rsidR="00B861CC" w:rsidRPr="00FE62FC" w:rsidRDefault="00B861CC">
      <w:pPr>
        <w:spacing w:before="120" w:after="120"/>
        <w:jc w:val="both"/>
        <w:rPr>
          <w:lang w:val="sr-Latn-CS"/>
        </w:rPr>
      </w:pPr>
    </w:p>
    <w:p w:rsidR="00B861CC" w:rsidRPr="00FE62FC" w:rsidRDefault="0018353A">
      <w:pPr>
        <w:pStyle w:val="BodyText"/>
        <w:numPr>
          <w:ilvl w:val="0"/>
          <w:numId w:val="7"/>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Partije</w:t>
      </w:r>
    </w:p>
    <w:p w:rsidR="00B861CC" w:rsidRPr="00FE62FC" w:rsidRDefault="0018353A">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r w:rsidRPr="00FE62FC">
        <w:rPr>
          <w:lang w:val="sr-Latn-CS"/>
        </w:rPr>
        <w:t xml:space="preserve">Predmet javne nabavke se nabavlja kao celina i </w:t>
      </w:r>
      <w:r w:rsidRPr="00FE62FC">
        <w:rPr>
          <w:b/>
          <w:lang w:val="sr-Latn-CS"/>
        </w:rPr>
        <w:t>nije podeljen na partije</w:t>
      </w:r>
      <w:r w:rsidRPr="00FE62FC">
        <w:rPr>
          <w:lang w:val="sr-Latn-CS"/>
        </w:rPr>
        <w:t>.</w:t>
      </w:r>
    </w:p>
    <w:p w:rsidR="00B861CC" w:rsidRPr="00FE62FC" w:rsidRDefault="00B861CC">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Finansijsko obezbeđenje</w:t>
      </w:r>
    </w:p>
    <w:p w:rsidR="00B861CC" w:rsidRPr="00FE62FC" w:rsidRDefault="0018353A">
      <w:pPr>
        <w:pStyle w:val="BodyText"/>
        <w:numPr>
          <w:ilvl w:val="1"/>
          <w:numId w:val="7"/>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FE62FC">
        <w:rPr>
          <w:b/>
          <w:lang w:val="sr-Latn-CS"/>
        </w:rPr>
        <w:t>Blanko solo menica za ozbiljnost ponude</w:t>
      </w:r>
    </w:p>
    <w:p w:rsidR="00B861CC" w:rsidRPr="00FE62FC" w:rsidRDefault="0018353A">
      <w:pPr>
        <w:spacing w:before="120" w:after="120"/>
        <w:jc w:val="both"/>
        <w:rPr>
          <w:lang w:val="sr-Latn-CS"/>
        </w:rPr>
      </w:pPr>
      <w:r w:rsidRPr="00FE62FC">
        <w:rPr>
          <w:lang w:val="sr-Latn-CS"/>
        </w:rPr>
        <w:t>Blanko solo menica za ozbiljnost ponude, koja mora biti evidentirana u Registru menica i ovlašćenja Narodne ba</w:t>
      </w:r>
      <w:r w:rsidRPr="00FE62FC">
        <w:rPr>
          <w:lang w:val="sr-Latn-CS"/>
        </w:rPr>
        <w:t>nke Srbije. Menica mora biti overena pečatom i potpisana od strane lica ovlašćenog za zastupanje, a uz istu mora biti dostavljeno popunjeno i pečatom overeno menično ovlašćenje kojim se Naručilac ovlašćuje da popuni menicu na iznos na 3% od procenjene vred</w:t>
      </w:r>
      <w:r w:rsidRPr="00FE62FC">
        <w:rPr>
          <w:lang w:val="sr-Latn-CS"/>
        </w:rPr>
        <w:t>nosti javne nabavke odnosno 37.086,81 dinara.</w:t>
      </w:r>
    </w:p>
    <w:p w:rsidR="00B861CC" w:rsidRPr="00FE62FC" w:rsidRDefault="0018353A">
      <w:pPr>
        <w:widowControl w:val="0"/>
        <w:spacing w:before="120" w:after="120"/>
        <w:rPr>
          <w:lang w:val="sr-Latn-CS"/>
        </w:rPr>
      </w:pPr>
      <w:r w:rsidRPr="00FE62FC">
        <w:rPr>
          <w:lang w:val="sr-Latn-CS"/>
        </w:rPr>
        <w:t>Uz blanko solo menicu za ozbiljnost ponude ponuđač je dužan da dostavi:</w:t>
      </w:r>
    </w:p>
    <w:p w:rsidR="00B861CC" w:rsidRPr="00FE62FC" w:rsidRDefault="0018353A">
      <w:pPr>
        <w:numPr>
          <w:ilvl w:val="0"/>
          <w:numId w:val="4"/>
        </w:numPr>
        <w:spacing w:before="120" w:after="120"/>
        <w:ind w:left="425" w:hanging="357"/>
        <w:jc w:val="both"/>
        <w:rPr>
          <w:rFonts w:eastAsia="WenQuanYi Micro Hei"/>
          <w:lang w:val="sr-Latn-CS" w:eastAsia="zh-CN" w:bidi="hi-IN"/>
        </w:rPr>
      </w:pPr>
      <w:r w:rsidRPr="00FE62FC">
        <w:rPr>
          <w:rFonts w:eastAsia="WenQuanYi Micro Hei"/>
          <w:lang w:val="sr-Latn-CS" w:eastAsia="zh-CN" w:bidi="hi-IN"/>
        </w:rPr>
        <w:t xml:space="preserve">kopiju kartona deponovanih potpisa koji je izdat od strane poslovne banke koju ponuđač navodi u meničnom ovlašćenju  - pismu (Depo </w:t>
      </w:r>
      <w:r w:rsidRPr="00FE62FC">
        <w:rPr>
          <w:rFonts w:eastAsia="WenQuanYi Micro Hei"/>
          <w:lang w:val="sr-Latn-CS" w:eastAsia="zh-CN" w:bidi="hi-IN"/>
        </w:rPr>
        <w:t>karton);</w:t>
      </w:r>
    </w:p>
    <w:p w:rsidR="00B861CC" w:rsidRPr="00FE62FC" w:rsidRDefault="0018353A">
      <w:pPr>
        <w:numPr>
          <w:ilvl w:val="0"/>
          <w:numId w:val="4"/>
        </w:numPr>
        <w:spacing w:before="120" w:after="120"/>
        <w:ind w:left="425" w:hanging="357"/>
        <w:jc w:val="both"/>
        <w:rPr>
          <w:rFonts w:eastAsia="WenQuanYi Micro Hei"/>
          <w:lang w:val="sr-Latn-CS" w:eastAsia="zh-CN" w:bidi="hi-IN"/>
        </w:rPr>
      </w:pPr>
      <w:r w:rsidRPr="00FE62FC">
        <w:rPr>
          <w:rFonts w:eastAsia="WenQuanYi Micro Hei"/>
          <w:lang w:val="sr-Latn-CS" w:eastAsia="zh-CN" w:bidi="hi-IN"/>
        </w:rPr>
        <w:t>kopiju obrasca overenih  potpisa lica ovlašćenih za zastupanje (OP obrazac);</w:t>
      </w:r>
    </w:p>
    <w:p w:rsidR="00B861CC" w:rsidRPr="00FE62FC" w:rsidRDefault="0018353A">
      <w:pPr>
        <w:numPr>
          <w:ilvl w:val="0"/>
          <w:numId w:val="4"/>
        </w:numPr>
        <w:spacing w:before="120" w:after="120"/>
        <w:ind w:left="425" w:hanging="357"/>
        <w:jc w:val="both"/>
        <w:rPr>
          <w:rFonts w:eastAsia="WenQuanYi Micro Hei"/>
          <w:lang w:val="sr-Latn-CS" w:eastAsia="zh-CN" w:bidi="hi-IN"/>
        </w:rPr>
      </w:pPr>
      <w:r w:rsidRPr="00FE62FC">
        <w:rPr>
          <w:rFonts w:eastAsia="WenQuanYi Micro Hei"/>
          <w:lang w:val="sr-Latn-CS" w:eastAsia="zh-CN" w:bidi="hi-IN"/>
        </w:rPr>
        <w:t>potvrdu banke o prijemu zahteva za registraciju menice (Zahtev za registraciju/brisanje menice, overen od strane banke).</w:t>
      </w:r>
    </w:p>
    <w:p w:rsidR="00B861CC" w:rsidRPr="00FE62FC" w:rsidRDefault="0018353A">
      <w:pPr>
        <w:widowControl w:val="0"/>
        <w:spacing w:before="120" w:after="120"/>
        <w:jc w:val="both"/>
        <w:rPr>
          <w:lang w:val="sr-Latn-CS"/>
        </w:rPr>
      </w:pPr>
      <w:r w:rsidRPr="00FE62FC">
        <w:rPr>
          <w:lang w:val="sr-Latn-CS"/>
        </w:rPr>
        <w:t>Rok važenja meničnog ovlašćenja iznosi minimum 30</w:t>
      </w:r>
      <w:r w:rsidRPr="00FE62FC">
        <w:rPr>
          <w:lang w:val="sr-Latn-CS"/>
        </w:rPr>
        <w:t xml:space="preserve"> dana duže od roka važenja ponude.</w:t>
      </w:r>
    </w:p>
    <w:p w:rsidR="00B861CC" w:rsidRPr="00FE62FC" w:rsidRDefault="0018353A">
      <w:pPr>
        <w:spacing w:before="120" w:after="120"/>
        <w:jc w:val="both"/>
        <w:rPr>
          <w:lang w:val="sr-Latn-CS"/>
        </w:rPr>
      </w:pPr>
      <w:r w:rsidRPr="00FE62FC">
        <w:rPr>
          <w:lang w:val="sr-Latn-CS"/>
        </w:rPr>
        <w:lastRenderedPageBreak/>
        <w:t>Blanko solo menica za ozbiljnost ponude se može se oduzeti (aktivirati za plaćanje) ukoliko je ponuđač:</w:t>
      </w:r>
    </w:p>
    <w:p w:rsidR="00B861CC" w:rsidRPr="00FE62FC" w:rsidRDefault="0018353A">
      <w:pPr>
        <w:numPr>
          <w:ilvl w:val="0"/>
          <w:numId w:val="4"/>
        </w:numPr>
        <w:spacing w:before="120" w:after="120"/>
        <w:ind w:left="425" w:hanging="357"/>
        <w:jc w:val="both"/>
        <w:rPr>
          <w:rFonts w:eastAsia="WenQuanYi Micro Hei"/>
          <w:lang w:val="sr-Latn-CS" w:eastAsia="zh-CN" w:bidi="hi-IN"/>
        </w:rPr>
      </w:pPr>
      <w:r w:rsidRPr="00FE62FC">
        <w:rPr>
          <w:rFonts w:eastAsia="WenQuanYi Micro Hei"/>
          <w:lang w:val="sr-Latn-CS" w:eastAsia="zh-CN" w:bidi="hi-IN"/>
        </w:rPr>
        <w:t>povukao svoju ponudu za vreme perioda važnosti ponude kojeg je ponuđač naznačio u obrascu za ponudu; i/ili</w:t>
      </w:r>
    </w:p>
    <w:p w:rsidR="00B861CC" w:rsidRPr="00FE62FC" w:rsidRDefault="0018353A">
      <w:pPr>
        <w:numPr>
          <w:ilvl w:val="0"/>
          <w:numId w:val="4"/>
        </w:numPr>
        <w:spacing w:before="120" w:after="120"/>
        <w:ind w:left="425" w:hanging="357"/>
        <w:jc w:val="both"/>
        <w:rPr>
          <w:rFonts w:eastAsia="WenQuanYi Micro Hei"/>
          <w:lang w:val="sr-Latn-CS" w:eastAsia="zh-CN" w:bidi="hi-IN"/>
        </w:rPr>
      </w:pPr>
      <w:r w:rsidRPr="00FE62FC">
        <w:rPr>
          <w:rFonts w:eastAsia="WenQuanYi Micro Hei"/>
          <w:lang w:val="sr-Latn-CS" w:eastAsia="zh-CN" w:bidi="hi-IN"/>
        </w:rPr>
        <w:t xml:space="preserve">nakon što </w:t>
      </w:r>
      <w:r w:rsidRPr="00FE62FC">
        <w:rPr>
          <w:rFonts w:eastAsia="WenQuanYi Micro Hei"/>
          <w:lang w:val="sr-Latn-CS" w:eastAsia="zh-CN" w:bidi="hi-IN"/>
        </w:rPr>
        <w:t>je dobio obaveštenje o prihvatanju njegove ponude od strane naručioca za vreme perioda važnosti ponude, (i) nije uspeo ili je odbio da zaključi  ugovor; ili (ii) nije uspeo ili je odbio da pribavi blanko solo menicu za dobro izvršenje posla, i, u skladu sa</w:t>
      </w:r>
      <w:r w:rsidRPr="00FE62FC">
        <w:rPr>
          <w:rFonts w:eastAsia="WenQuanYi Micro Hei"/>
          <w:lang w:val="sr-Latn-CS" w:eastAsia="zh-CN" w:bidi="hi-IN"/>
        </w:rPr>
        <w:t xml:space="preserve"> uputstvima ponuđaču, i/ili</w:t>
      </w:r>
    </w:p>
    <w:p w:rsidR="00B861CC" w:rsidRPr="00FE62FC" w:rsidRDefault="0018353A">
      <w:pPr>
        <w:numPr>
          <w:ilvl w:val="0"/>
          <w:numId w:val="4"/>
        </w:numPr>
        <w:spacing w:before="120" w:after="120"/>
        <w:ind w:left="425" w:hanging="357"/>
        <w:jc w:val="both"/>
        <w:rPr>
          <w:rFonts w:eastAsia="WenQuanYi Micro Hei"/>
          <w:lang w:val="sr-Latn-CS" w:eastAsia="zh-CN" w:bidi="hi-IN"/>
        </w:rPr>
      </w:pPr>
      <w:r w:rsidRPr="00FE62FC">
        <w:rPr>
          <w:rFonts w:eastAsia="WenQuanYi Micro Hei"/>
          <w:lang w:val="sr-Latn-CS" w:eastAsia="zh-CN" w:bidi="hi-IN"/>
        </w:rPr>
        <w:t>nije ispravio aritmetičke greške ili odbio da ispravi aritmetičke greške u skladu sa tačkom 17. Uputstva ponuđačima.</w:t>
      </w:r>
    </w:p>
    <w:p w:rsidR="00B861CC" w:rsidRPr="00FE62FC" w:rsidRDefault="0018353A">
      <w:pPr>
        <w:widowControl w:val="0"/>
        <w:spacing w:before="120" w:after="120"/>
        <w:jc w:val="both"/>
        <w:rPr>
          <w:lang w:val="sr-Latn-CS"/>
        </w:rPr>
      </w:pPr>
      <w:r w:rsidRPr="00FE62FC">
        <w:rPr>
          <w:lang w:val="sr-Latn-CS"/>
        </w:rPr>
        <w:t>Naručilac se obavezuje da blanko solo menicu za ozbiljnost ponude sa meničnim ovlašćenjem vrati izabranom ponuđ</w:t>
      </w:r>
      <w:r w:rsidRPr="00FE62FC">
        <w:rPr>
          <w:lang w:val="sr-Latn-CS"/>
        </w:rPr>
        <w:t>aču po prijemu blanko solo menice za dobro izvršenje posla, a ostalim ponuđačima po stupanju ugovora na snagu potpisanog sa izabranim ponuđačem.</w:t>
      </w:r>
    </w:p>
    <w:p w:rsidR="00B861CC" w:rsidRPr="00FE62FC" w:rsidRDefault="0018353A">
      <w:pPr>
        <w:pStyle w:val="BodyText"/>
        <w:numPr>
          <w:ilvl w:val="1"/>
          <w:numId w:val="7"/>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FE62FC">
        <w:rPr>
          <w:b/>
          <w:lang w:val="sr-Latn-CS"/>
        </w:rPr>
        <w:t>Blanko solo menica za dobro izvršenje posla i stupanje ugovora na snagu</w:t>
      </w:r>
    </w:p>
    <w:p w:rsidR="00B861CC" w:rsidRPr="00FE62FC" w:rsidRDefault="0018353A">
      <w:pPr>
        <w:spacing w:before="120" w:after="120"/>
        <w:jc w:val="both"/>
        <w:rPr>
          <w:lang w:val="sr-Latn-CS"/>
        </w:rPr>
      </w:pPr>
      <w:r w:rsidRPr="00FE62FC">
        <w:rPr>
          <w:lang w:val="sr-Latn-CS"/>
        </w:rPr>
        <w:t>Ponuđač kome bude dodeljen ugovor, duža</w:t>
      </w:r>
      <w:r w:rsidRPr="00FE62FC">
        <w:rPr>
          <w:lang w:val="sr-Latn-CS"/>
        </w:rPr>
        <w:t>n je da prilikom zaključenja ugovora preda Naručiocu blanko solo menicu za dobro izvršenje posla. Blanko solo menica za dobro izvršenje posla mora biti evidentirana u Registru menica i ovlašćenja Narodne banke Srbije. Menica mora biti overena pečatom i pot</w:t>
      </w:r>
      <w:r w:rsidRPr="00FE62FC">
        <w:rPr>
          <w:lang w:val="sr-Latn-CS"/>
        </w:rPr>
        <w:t>pisana od strane lica ovlašćenog za zastupanje, a uz istu mora biti dostavljeno popunjeno i pečatom overeno menično ovlašćenje kojim se Naručilac ovlašćuje da popuni menicu na iznos od 10% od ugovorene vrednosti u RSD.</w:t>
      </w:r>
    </w:p>
    <w:p w:rsidR="00B861CC" w:rsidRPr="00FE62FC" w:rsidRDefault="0018353A">
      <w:pPr>
        <w:spacing w:before="120" w:after="120"/>
        <w:jc w:val="both"/>
        <w:rPr>
          <w:lang w:val="sr-Latn-CS"/>
        </w:rPr>
      </w:pPr>
      <w:r w:rsidRPr="00FE62FC">
        <w:rPr>
          <w:lang w:val="sr-Latn-CS"/>
        </w:rPr>
        <w:t xml:space="preserve">Uz menicu ponuđač je dužan da </w:t>
      </w:r>
      <w:r w:rsidRPr="00FE62FC">
        <w:rPr>
          <w:lang w:val="sr-Latn-CS"/>
        </w:rPr>
        <w:t>dostavi:</w:t>
      </w:r>
    </w:p>
    <w:p w:rsidR="00B861CC" w:rsidRPr="00FE62FC" w:rsidRDefault="0018353A">
      <w:pPr>
        <w:spacing w:before="120" w:after="120"/>
        <w:jc w:val="both"/>
        <w:rPr>
          <w:lang w:val="sr-Latn-CS"/>
        </w:rPr>
      </w:pPr>
      <w:r w:rsidRPr="00FE62FC">
        <w:rPr>
          <w:lang w:val="sr-Latn-CS"/>
        </w:rPr>
        <w:t>•</w:t>
      </w:r>
      <w:r w:rsidRPr="00FE62FC">
        <w:rPr>
          <w:lang w:val="sr-Latn-CS"/>
        </w:rPr>
        <w:tab/>
        <w:t>kopiju kartona deponovanih potpisa koji je izdat od strane poslovne banke koju ponuđač navodi u meničnom ovlašćenju  - pismu (Depo karton);</w:t>
      </w:r>
    </w:p>
    <w:p w:rsidR="00B861CC" w:rsidRPr="00FE62FC" w:rsidRDefault="0018353A">
      <w:pPr>
        <w:spacing w:before="120" w:after="120"/>
        <w:jc w:val="both"/>
        <w:rPr>
          <w:lang w:val="sr-Latn-CS"/>
        </w:rPr>
      </w:pPr>
      <w:r w:rsidRPr="00FE62FC">
        <w:rPr>
          <w:lang w:val="sr-Latn-CS"/>
        </w:rPr>
        <w:t>•</w:t>
      </w:r>
      <w:r w:rsidRPr="00FE62FC">
        <w:rPr>
          <w:lang w:val="sr-Latn-CS"/>
        </w:rPr>
        <w:tab/>
        <w:t>kopiju obrasca overenih  potpisa lica ovlašćenih za zastupanje (OP obrazac);</w:t>
      </w:r>
    </w:p>
    <w:p w:rsidR="00B861CC" w:rsidRPr="00FE62FC" w:rsidRDefault="0018353A">
      <w:pPr>
        <w:spacing w:before="120" w:after="120"/>
        <w:jc w:val="both"/>
        <w:rPr>
          <w:lang w:val="sr-Latn-CS"/>
        </w:rPr>
      </w:pPr>
      <w:r w:rsidRPr="00FE62FC">
        <w:rPr>
          <w:lang w:val="sr-Latn-CS"/>
        </w:rPr>
        <w:t>•</w:t>
      </w:r>
      <w:r w:rsidRPr="00FE62FC">
        <w:rPr>
          <w:lang w:val="sr-Latn-CS"/>
        </w:rPr>
        <w:tab/>
        <w:t xml:space="preserve">potvrdu banke o prijemu </w:t>
      </w:r>
      <w:r w:rsidRPr="00FE62FC">
        <w:rPr>
          <w:lang w:val="sr-Latn-CS"/>
        </w:rPr>
        <w:t>zahteva za registraciju menice (Zahtev za registraciju/brisanje menice, overen od strane banke).</w:t>
      </w:r>
    </w:p>
    <w:p w:rsidR="00B861CC" w:rsidRPr="00FE62FC" w:rsidRDefault="0018353A">
      <w:pPr>
        <w:spacing w:before="120" w:after="120"/>
        <w:jc w:val="both"/>
        <w:rPr>
          <w:lang w:val="sr-Latn-CS"/>
        </w:rPr>
      </w:pPr>
      <w:r w:rsidRPr="00FE62FC">
        <w:rPr>
          <w:lang w:val="sr-Latn-CS"/>
        </w:rPr>
        <w:t>.Period važenja meničnog ovlašćenja za dobro izvršenje posla iznosi minimum 30 dana duže od krajnjeg roka za završetak isporuke dobara. Ugovor stupa na snagu d</w:t>
      </w:r>
      <w:r w:rsidRPr="00FE62FC">
        <w:rPr>
          <w:lang w:val="sr-Latn-CS"/>
        </w:rPr>
        <w:t>anom dostavljanja blanko solo menice za dobro izvršenje posla Naručiocu.</w:t>
      </w:r>
    </w:p>
    <w:p w:rsidR="00B861CC" w:rsidRPr="00FE62FC" w:rsidRDefault="00B861CC">
      <w:pPr>
        <w:spacing w:before="120" w:after="120"/>
        <w:jc w:val="both"/>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Klauzule o etičkom kodeksu / Koruptivna praksa</w:t>
      </w:r>
    </w:p>
    <w:p w:rsidR="00B861CC" w:rsidRPr="00FE62FC" w:rsidRDefault="0018353A">
      <w:pPr>
        <w:spacing w:before="120" w:after="120"/>
        <w:ind w:left="567" w:hanging="567"/>
        <w:jc w:val="both"/>
        <w:rPr>
          <w:lang w:val="sr-Latn-CS"/>
        </w:rPr>
      </w:pPr>
      <w:r w:rsidRPr="00FE62FC">
        <w:rPr>
          <w:lang w:val="sr-Latn-CS"/>
        </w:rPr>
        <w:t>a)</w:t>
      </w:r>
      <w:r w:rsidRPr="00FE62FC">
        <w:rPr>
          <w:lang w:val="sr-Latn-CS"/>
        </w:rPr>
        <w:tab/>
        <w:t xml:space="preserve">Svaki pokušaj ponuđača da pribavi poverljive informacije, uđe u nezakonite sporazume sa konkurencijom ili da utiče  na Komisiju za </w:t>
      </w:r>
      <w:r w:rsidRPr="00FE62FC">
        <w:rPr>
          <w:lang w:val="sr-Latn-CS"/>
        </w:rPr>
        <w:t>javne nabavke u toku postupka ispitivanja, obrazlaganja, procene i poređenja ponuda dovelo bi do odbijanja njegove ponude, a može da dovede i do izricanja administrativnih kazni.</w:t>
      </w:r>
    </w:p>
    <w:p w:rsidR="00B861CC" w:rsidRPr="00FE62FC" w:rsidRDefault="0018353A">
      <w:pPr>
        <w:spacing w:before="120" w:after="120"/>
        <w:ind w:left="567" w:hanging="567"/>
        <w:jc w:val="both"/>
        <w:rPr>
          <w:lang w:val="sr-Latn-CS"/>
        </w:rPr>
      </w:pPr>
      <w:r w:rsidRPr="00FE62FC">
        <w:rPr>
          <w:lang w:val="sr-Latn-CS"/>
        </w:rPr>
        <w:t>b)</w:t>
      </w:r>
      <w:r w:rsidRPr="00FE62FC">
        <w:rPr>
          <w:lang w:val="sr-Latn-CS"/>
        </w:rPr>
        <w:tab/>
        <w:t>Ponuđač ne sme da bude pod uticajem sukoba interesa i ne sme da bude u ekv</w:t>
      </w:r>
      <w:r w:rsidRPr="00FE62FC">
        <w:rPr>
          <w:lang w:val="sr-Latn-CS"/>
        </w:rPr>
        <w:t>ivalentnom odnosu u tom smislu sa drugim ponuđačima ili stranama uključenim u projekat.</w:t>
      </w:r>
    </w:p>
    <w:p w:rsidR="00B861CC" w:rsidRPr="00FE62FC" w:rsidRDefault="0018353A">
      <w:pPr>
        <w:spacing w:before="120" w:after="120"/>
        <w:ind w:left="567" w:hanging="567"/>
        <w:jc w:val="both"/>
        <w:rPr>
          <w:lang w:val="sr-Latn-CS"/>
        </w:rPr>
      </w:pPr>
      <w:r w:rsidRPr="00FE62FC">
        <w:rPr>
          <w:lang w:val="sr-Latn-CS"/>
        </w:rPr>
        <w:t>c)</w:t>
      </w:r>
      <w:r w:rsidRPr="00FE62FC">
        <w:rPr>
          <w:lang w:val="sr-Latn-CS"/>
        </w:rPr>
        <w:tab/>
        <w:t>Razvojna banka Saveta Evrope zadržava pravo da obustavi ili prekine finansiranje projekta ukoliko se u bilo kojoj fazi postupka dodele ili realizacije ugovora otkrij</w:t>
      </w:r>
      <w:r w:rsidRPr="00FE62FC">
        <w:rPr>
          <w:lang w:val="sr-Latn-CS"/>
        </w:rPr>
        <w:t xml:space="preserve">e koruptivna praksa, i ako Naručilac ne preduzme sve odgovarajuće mere da otkloni </w:t>
      </w:r>
      <w:r w:rsidRPr="00FE62FC">
        <w:rPr>
          <w:lang w:val="sr-Latn-CS"/>
        </w:rPr>
        <w:lastRenderedPageBreak/>
        <w:t>takvu smetnju. Za potrebe ove odredbe, „koruptivna praksa“ podrazumeva nuđenje mita, poklona, nagrade ili provizije nekom licu kao podsticaj ili nagradu za izvršenje ili uzdr</w:t>
      </w:r>
      <w:r w:rsidRPr="00FE62FC">
        <w:rPr>
          <w:lang w:val="sr-Latn-CS"/>
        </w:rPr>
        <w:t>žavanje od izvršenja neke radnje u vezi sa dodelom ili realizacijom ugovora koji je već zaključen sa Naručiocem.</w:t>
      </w:r>
    </w:p>
    <w:p w:rsidR="00B861CC" w:rsidRPr="00FE62FC" w:rsidRDefault="0018353A">
      <w:pPr>
        <w:spacing w:before="120" w:after="120"/>
        <w:ind w:left="567" w:hanging="567"/>
        <w:jc w:val="both"/>
        <w:rPr>
          <w:lang w:val="sr-Latn-CS"/>
        </w:rPr>
      </w:pPr>
      <w:r w:rsidRPr="00FE62FC">
        <w:rPr>
          <w:lang w:val="sr-Latn-CS"/>
        </w:rPr>
        <w:t>d)</w:t>
      </w:r>
      <w:r w:rsidRPr="00FE62FC">
        <w:rPr>
          <w:lang w:val="sr-Latn-CS"/>
        </w:rPr>
        <w:tab/>
        <w:t>Ponuda se odbija ili se realizacija ugovora prekida ukoliko se otkrije da je dodela ili realizacija ugovora dovela do neobičnih komercijalni</w:t>
      </w:r>
      <w:r w:rsidRPr="00FE62FC">
        <w:rPr>
          <w:lang w:val="sr-Latn-CS"/>
        </w:rPr>
        <w:t>h izdataka. Ti neobični komercijalni izdaci su provizije koje nisu pomenute glavnom ugovoru, ili koje ne proističu iz valjano zaključenih ugovora koji se odnose na glavni ugovor, provizije koje nisu uplaćene za stvarno izvršenu ili legitimnu uslugu, proviz</w:t>
      </w:r>
      <w:r w:rsidRPr="00FE62FC">
        <w:rPr>
          <w:lang w:val="sr-Latn-CS"/>
        </w:rPr>
        <w:t>ije za slobađanje od poreza, provizije uplaćene primaocu koji nije jasno identifikovan ili provizije uplaćene kompaniji koja po svemu sudeći predstavlja samo paravan.</w:t>
      </w:r>
    </w:p>
    <w:p w:rsidR="00B861CC" w:rsidRPr="00FE62FC" w:rsidRDefault="0018353A">
      <w:pPr>
        <w:spacing w:before="120" w:after="120"/>
        <w:ind w:left="567" w:hanging="567"/>
        <w:jc w:val="both"/>
        <w:rPr>
          <w:lang w:val="sr-Latn-CS"/>
        </w:rPr>
      </w:pPr>
      <w:r w:rsidRPr="00FE62FC">
        <w:rPr>
          <w:lang w:val="sr-Latn-CS"/>
        </w:rPr>
        <w:t>e)</w:t>
      </w:r>
      <w:r w:rsidRPr="00FE62FC">
        <w:rPr>
          <w:lang w:val="sr-Latn-CS"/>
        </w:rPr>
        <w:tab/>
        <w:t>Sa ugovaračima za koje se utvrdi da su uplaćivali neobične komercijalne izdatke u proj</w:t>
      </w:r>
      <w:r w:rsidRPr="00FE62FC">
        <w:rPr>
          <w:lang w:val="sr-Latn-CS"/>
        </w:rPr>
        <w:t>ektima koje finansira Razvojna banka Saveta Evrope, ugovori se u zavisnosti od ozbiljnosti uočenih činjenica raskidaju ili se trajno isključuju iz učešća u ugovorima u okviru Regionalnog stambenog programa.</w:t>
      </w:r>
    </w:p>
    <w:p w:rsidR="00B861CC" w:rsidRPr="00FE62FC" w:rsidRDefault="0018353A">
      <w:pPr>
        <w:pStyle w:val="ListParagraph"/>
        <w:numPr>
          <w:ilvl w:val="0"/>
          <w:numId w:val="9"/>
        </w:numPr>
        <w:spacing w:before="120" w:after="120"/>
        <w:ind w:left="567" w:hanging="567"/>
        <w:jc w:val="both"/>
        <w:rPr>
          <w:lang w:val="sr-Latn-CS"/>
        </w:rPr>
      </w:pPr>
      <w:r w:rsidRPr="00FE62FC">
        <w:rPr>
          <w:lang w:val="sr-Latn-CS"/>
        </w:rPr>
        <w:t xml:space="preserve">Naručilac zadržava pravo da obustavi ili prekine </w:t>
      </w:r>
      <w:r w:rsidRPr="00FE62FC">
        <w:rPr>
          <w:lang w:val="sr-Latn-CS"/>
        </w:rPr>
        <w:t>postupak kada se utvrdi da je postupak dodele sadržao ozbiljne greške, nepravilnosti ili je bio predmet prevare. Ukoliko se ozbiljne greške, nepravilnosti ili prevara otkriju nakon dodele ugovora, Naručilac može da odustane od zaključenja ugovora.</w:t>
      </w:r>
    </w:p>
    <w:p w:rsidR="00B861CC" w:rsidRPr="00FE62FC" w:rsidRDefault="00B861CC">
      <w:pPr>
        <w:spacing w:before="120" w:after="120"/>
        <w:jc w:val="both"/>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Dodatna</w:t>
      </w:r>
      <w:r w:rsidRPr="00FE62FC">
        <w:rPr>
          <w:b/>
          <w:lang w:val="sr-Latn-CS"/>
        </w:rPr>
        <w:t xml:space="preserve"> objašnjenja i ispravljanje aritmetičkih grešaka</w:t>
      </w:r>
    </w:p>
    <w:p w:rsidR="00B861CC" w:rsidRPr="00FE62FC" w:rsidRDefault="0018353A">
      <w:pPr>
        <w:widowControl w:val="0"/>
        <w:spacing w:before="120" w:after="120"/>
        <w:jc w:val="both"/>
        <w:rPr>
          <w:lang w:val="sr-Latn-CS"/>
        </w:rPr>
      </w:pPr>
      <w:r w:rsidRPr="00FE62FC">
        <w:rPr>
          <w:lang w:val="sr-Latn-CS"/>
        </w:rPr>
        <w:t>Naručilac može da zahteva od ponuđača dodatna objašnjenja koja će mu pomoći pri pregledu, vrednovanju i upoređivanju ponuda, a može da vrši i kontrolu (uvid) kod ponuđača odnosno njegovog podizvođača.</w:t>
      </w:r>
    </w:p>
    <w:p w:rsidR="00B861CC" w:rsidRPr="00FE62FC" w:rsidRDefault="0018353A">
      <w:pPr>
        <w:widowControl w:val="0"/>
        <w:spacing w:before="120" w:after="120"/>
        <w:jc w:val="both"/>
        <w:rPr>
          <w:lang w:val="sr-Latn-CS"/>
        </w:rPr>
      </w:pPr>
      <w:r w:rsidRPr="00FE62FC">
        <w:rPr>
          <w:lang w:val="sr-Latn-CS"/>
        </w:rPr>
        <w:t>Naruči</w:t>
      </w:r>
      <w:r w:rsidRPr="00FE62FC">
        <w:rPr>
          <w:lang w:val="sr-Latn-CS"/>
        </w:rPr>
        <w:t>lac ne može da zahteva, dozvoli ili ponudi promenu elemenata ponude koji su od značaja za primenu kriterijuma za dodelu ugovora, odnosno promenu kojom bi se ponuda koja je neprihvatljiva učinila prihvatljivom, osim ako drugačije ne proizlazi iz prirode pos</w:t>
      </w:r>
      <w:r w:rsidRPr="00FE62FC">
        <w:rPr>
          <w:lang w:val="sr-Latn-CS"/>
        </w:rPr>
        <w:t>tupka javne nabavke.</w:t>
      </w:r>
    </w:p>
    <w:p w:rsidR="00B861CC" w:rsidRPr="00FE62FC" w:rsidRDefault="0018353A">
      <w:pPr>
        <w:shd w:val="clear" w:color="auto" w:fill="FFFFFF"/>
        <w:spacing w:before="120" w:after="120"/>
        <w:jc w:val="both"/>
        <w:rPr>
          <w:lang w:val="sr-Latn-CS"/>
        </w:rPr>
      </w:pPr>
      <w:r w:rsidRPr="00FE62FC">
        <w:rPr>
          <w:lang w:val="sr-Latn-CS"/>
        </w:rPr>
        <w:t>Komisija za javne nabavke će izvršiti ispravke u ponudi, uz saglasnost ponuđača, u sledećim slučajevima:</w:t>
      </w:r>
    </w:p>
    <w:p w:rsidR="00B861CC" w:rsidRPr="00FE62FC" w:rsidRDefault="0018353A">
      <w:pPr>
        <w:pStyle w:val="ListParagraph"/>
        <w:widowControl w:val="0"/>
        <w:numPr>
          <w:ilvl w:val="0"/>
          <w:numId w:val="14"/>
        </w:numPr>
        <w:suppressAutoHyphens/>
        <w:spacing w:before="120" w:after="120"/>
        <w:ind w:left="426"/>
        <w:jc w:val="both"/>
        <w:rPr>
          <w:rFonts w:eastAsia="WenQuanYi Micro Hei"/>
          <w:lang w:val="sr-Latn-CS" w:eastAsia="zh-CN" w:bidi="hi-IN"/>
        </w:rPr>
      </w:pPr>
      <w:r w:rsidRPr="00FE62FC">
        <w:rPr>
          <w:rFonts w:eastAsia="WenQuanYi Micro Hei"/>
          <w:lang w:val="sr-Latn-CS" w:eastAsia="zh-CN" w:bidi="hi-IN"/>
        </w:rPr>
        <w:t>kada postoji razlika između iznosa iskazanim brojkama i slovima, u kom slučaju prednost ima iznos iskazan slovima;</w:t>
      </w:r>
    </w:p>
    <w:p w:rsidR="00B861CC" w:rsidRPr="00FE62FC" w:rsidRDefault="0018353A">
      <w:pPr>
        <w:pStyle w:val="ListParagraph"/>
        <w:numPr>
          <w:ilvl w:val="0"/>
          <w:numId w:val="14"/>
        </w:numPr>
        <w:spacing w:before="120" w:after="120"/>
        <w:ind w:left="426"/>
        <w:jc w:val="both"/>
        <w:rPr>
          <w:rFonts w:eastAsia="WenQuanYi Micro Hei"/>
          <w:lang w:val="sr-Latn-CS" w:eastAsia="zh-CN" w:bidi="hi-IN"/>
        </w:rPr>
      </w:pPr>
      <w:r w:rsidRPr="00FE62FC">
        <w:rPr>
          <w:rFonts w:eastAsia="WenQuanYi Micro Hei"/>
          <w:lang w:val="sr-Latn-CS" w:eastAsia="zh-CN" w:bidi="hi-IN"/>
        </w:rPr>
        <w:t xml:space="preserve">kada postoji </w:t>
      </w:r>
      <w:r w:rsidRPr="00FE62FC">
        <w:rPr>
          <w:rFonts w:eastAsia="WenQuanYi Micro Hei"/>
          <w:lang w:val="sr-Latn-CS" w:eastAsia="zh-CN" w:bidi="hi-IN"/>
        </w:rPr>
        <w:t>razlika između jedinične cene i ukupnog iznosa, prednost ima ponuđena jedinična cena.</w:t>
      </w:r>
    </w:p>
    <w:p w:rsidR="00B861CC" w:rsidRPr="00FE62FC" w:rsidRDefault="0018353A">
      <w:pPr>
        <w:shd w:val="clear" w:color="auto" w:fill="FFFFFF"/>
        <w:spacing w:before="120" w:after="120"/>
        <w:jc w:val="both"/>
        <w:rPr>
          <w:lang w:val="sr-Latn-CS"/>
        </w:rPr>
      </w:pPr>
      <w:r w:rsidRPr="00FE62FC">
        <w:rPr>
          <w:lang w:val="sr-Latn-CS"/>
        </w:rPr>
        <w:t>Komisija za javne nabavke prilagođava iznos iz ponude u slučaju aritmetičke greške, a ponuđač je u obavezi da prihvati prilagođeni iznos. Ako ponuđač ne prihvati prilagođ</w:t>
      </w:r>
      <w:r w:rsidRPr="00FE62FC">
        <w:rPr>
          <w:lang w:val="sr-Latn-CS"/>
        </w:rPr>
        <w:t>avanje, njegova ponuda može da bude odbijena, a tenderska garancija za ozbiljnost ponude aktivirana.</w:t>
      </w:r>
    </w:p>
    <w:p w:rsidR="00B861CC" w:rsidRPr="00FE62FC" w:rsidRDefault="0018353A">
      <w:pPr>
        <w:shd w:val="clear" w:color="auto" w:fill="FFFFFF"/>
        <w:spacing w:before="120" w:after="120"/>
        <w:jc w:val="both"/>
        <w:rPr>
          <w:lang w:val="sr-Latn-CS"/>
        </w:rPr>
      </w:pPr>
      <w:r w:rsidRPr="00FE62FC">
        <w:rPr>
          <w:lang w:val="sr-Latn-CS"/>
        </w:rPr>
        <w:t xml:space="preserve">Sva pojašnjenja i ispravke će se vršiti za vreme stručne ocene ponuda. </w:t>
      </w:r>
    </w:p>
    <w:p w:rsidR="00B861CC" w:rsidRDefault="00B861CC">
      <w:pPr>
        <w:shd w:val="clear" w:color="auto" w:fill="FFFFFF"/>
        <w:spacing w:before="120" w:after="120"/>
        <w:jc w:val="both"/>
        <w:rPr>
          <w:lang w:val="sr-Latn-CS"/>
        </w:rPr>
      </w:pPr>
    </w:p>
    <w:p w:rsidR="007E7C8B" w:rsidRDefault="007E7C8B">
      <w:pPr>
        <w:shd w:val="clear" w:color="auto" w:fill="FFFFFF"/>
        <w:spacing w:before="120" w:after="120"/>
        <w:jc w:val="both"/>
        <w:rPr>
          <w:lang w:val="sr-Latn-CS"/>
        </w:rPr>
      </w:pPr>
    </w:p>
    <w:p w:rsidR="007E7C8B" w:rsidRDefault="007E7C8B">
      <w:pPr>
        <w:shd w:val="clear" w:color="auto" w:fill="FFFFFF"/>
        <w:spacing w:before="120" w:after="120"/>
        <w:jc w:val="both"/>
        <w:rPr>
          <w:lang w:val="sr-Latn-CS"/>
        </w:rPr>
      </w:pPr>
    </w:p>
    <w:p w:rsidR="007E7C8B" w:rsidRPr="00FE62FC" w:rsidRDefault="007E7C8B">
      <w:pPr>
        <w:shd w:val="clear" w:color="auto" w:fill="FFFFFF"/>
        <w:spacing w:before="120" w:after="120"/>
        <w:jc w:val="both"/>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lastRenderedPageBreak/>
        <w:t xml:space="preserve">Odluka o dodeli ugovora, potpisivanje ugovora i obaveštenje o zaključenom ugovoru </w:t>
      </w:r>
    </w:p>
    <w:p w:rsidR="00B861CC" w:rsidRPr="00FE62FC" w:rsidRDefault="0018353A">
      <w:pPr>
        <w:pStyle w:val="BodyText"/>
        <w:numPr>
          <w:ilvl w:val="1"/>
          <w:numId w:val="7"/>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FE62FC">
        <w:rPr>
          <w:b/>
          <w:lang w:val="sr-Latn-CS"/>
        </w:rPr>
        <w:t xml:space="preserve"> Odluka o dodeli ugovora</w:t>
      </w:r>
    </w:p>
    <w:p w:rsidR="00B861CC" w:rsidRPr="00FE62FC" w:rsidRDefault="0018353A">
      <w:pPr>
        <w:keepNext/>
        <w:spacing w:before="120" w:after="120"/>
        <w:jc w:val="both"/>
        <w:rPr>
          <w:lang w:val="sr-Latn-CS"/>
        </w:rPr>
      </w:pPr>
      <w:r w:rsidRPr="00FE62FC">
        <w:rPr>
          <w:lang w:val="sr-Latn-CS"/>
        </w:rPr>
        <w:t>U skladu sa tačkom 12. Ocena ponuda, Naručilac u periodu važnosti ponuda, donosi Odluku o dodeli ugovora, i dodeljuje ugovor Ponuđaču za čiju se ponudu utvrdi da je prihvatljiva, tj. ponuda sa najnižom ponuđenom cenom. Naručilac ć</w:t>
      </w:r>
      <w:r w:rsidRPr="00FE62FC">
        <w:rPr>
          <w:lang w:val="sr-Latn-CS"/>
        </w:rPr>
        <w:t>e u roku od 3 dana od dana donošenja, objaviti Odluku o dodeli ugovora na Portalu javnih nabavki Uprave za javne nabavke – http://portal.ujn.gov.rs i na internet stranici Naručioca www.pancevo.rs.</w:t>
      </w:r>
    </w:p>
    <w:p w:rsidR="00B861CC" w:rsidRPr="00FE62FC" w:rsidRDefault="0018353A">
      <w:pPr>
        <w:keepNext/>
        <w:spacing w:before="120" w:after="120"/>
        <w:jc w:val="both"/>
        <w:rPr>
          <w:lang w:val="sr-Latn-CS"/>
        </w:rPr>
      </w:pPr>
      <w:r w:rsidRPr="00FE62FC">
        <w:rPr>
          <w:lang w:val="sr-Latn-CS"/>
        </w:rPr>
        <w:t xml:space="preserve">Zainteresovane strane imaju pravo da Naručiocu ulože žalbu </w:t>
      </w:r>
      <w:r w:rsidRPr="00FE62FC">
        <w:rPr>
          <w:lang w:val="sr-Latn-CS"/>
        </w:rPr>
        <w:t>na Odluku o dodeli ugovora u roku od 10 kalendarskih dana od dana objavljivanja iste. Žalba naručiocu se dostavlja pisanim putem: lično, preporučenom poštom ili putem elektronske pošte elektronske pošte na adresu &lt;uneti adresu≥.</w:t>
      </w:r>
    </w:p>
    <w:p w:rsidR="00B861CC" w:rsidRPr="00FE62FC" w:rsidRDefault="0018353A">
      <w:pPr>
        <w:keepNext/>
        <w:spacing w:before="120" w:after="120"/>
        <w:jc w:val="both"/>
        <w:rPr>
          <w:lang w:val="sr-Latn-CS"/>
        </w:rPr>
      </w:pPr>
      <w:r w:rsidRPr="00FE62FC">
        <w:rPr>
          <w:lang w:val="sr-Latn-CS"/>
        </w:rPr>
        <w:t>Protiv Odluke Naručioca koj</w:t>
      </w:r>
      <w:r w:rsidRPr="00FE62FC">
        <w:rPr>
          <w:lang w:val="sr-Latn-CS"/>
        </w:rPr>
        <w:t>om je odlučeno povodom podnete žalbe, podnosilac žalbe može u roku od 3 dana od dana prijema Odluke nastaviti postupak pred drugostepenoom komisijom (Komisija za zaštitu prava ponuđača u postupcima po žalbama na odluke donete u postupcima za dodelu ugovora</w:t>
      </w:r>
      <w:r w:rsidRPr="00FE62FC">
        <w:rPr>
          <w:lang w:val="sr-Latn-CS"/>
        </w:rPr>
        <w:t xml:space="preserve"> za realizaciju Regionalnog programa stambenog zbrinjavanja u Republici Srbiji, koje sprovode jedinice lokalne samouprave) dostavljanjem pisanog izjašnjenja o nastavku postupka i to putem elektronske pošte na adresu rhpsrbzalbe@piu.rs.</w:t>
      </w:r>
    </w:p>
    <w:p w:rsidR="00B861CC" w:rsidRPr="00FE62FC" w:rsidRDefault="0018353A">
      <w:pPr>
        <w:pStyle w:val="BodyText"/>
        <w:numPr>
          <w:ilvl w:val="1"/>
          <w:numId w:val="7"/>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FE62FC">
        <w:rPr>
          <w:b/>
          <w:lang w:val="sr-Latn-CS"/>
        </w:rPr>
        <w:t xml:space="preserve"> Potpisivanje ugovor</w:t>
      </w:r>
      <w:r w:rsidRPr="00FE62FC">
        <w:rPr>
          <w:b/>
          <w:lang w:val="sr-Latn-CS"/>
        </w:rPr>
        <w:t>a</w:t>
      </w:r>
    </w:p>
    <w:p w:rsidR="00B861CC" w:rsidRPr="00FE62FC" w:rsidRDefault="0018353A">
      <w:pPr>
        <w:pStyle w:val="BodyText2"/>
        <w:tabs>
          <w:tab w:val="left" w:pos="0"/>
          <w:tab w:val="left" w:pos="630"/>
        </w:tabs>
        <w:spacing w:before="120" w:after="120"/>
        <w:rPr>
          <w:lang w:val="sr-Latn-CS"/>
        </w:rPr>
      </w:pPr>
      <w:r w:rsidRPr="00FE62FC">
        <w:rPr>
          <w:lang w:val="sr-Latn-CS"/>
        </w:rPr>
        <w:t>Izabrani ponuđač je dužan da pristupi potpisivanju ugovora u roku od 5 dana od poziva naručioca. Ugovor stupa na snagu dostavljanjem tražene blanko solo menice za dobro izvršenje posla (koja se dostavlja prilikom zaključenja ugovora).</w:t>
      </w:r>
      <w:r w:rsidRPr="00FE62FC">
        <w:rPr>
          <w:sz w:val="20"/>
          <w:lang w:val="sr-Latn-CS"/>
        </w:rPr>
        <w:t xml:space="preserve"> </w:t>
      </w:r>
    </w:p>
    <w:p w:rsidR="00B861CC" w:rsidRPr="00FE62FC" w:rsidRDefault="0018353A">
      <w:pPr>
        <w:pStyle w:val="BodyText2"/>
        <w:tabs>
          <w:tab w:val="left" w:pos="0"/>
          <w:tab w:val="left" w:pos="630"/>
        </w:tabs>
        <w:spacing w:before="120" w:after="120"/>
        <w:rPr>
          <w:lang w:val="sr-Latn-CS"/>
        </w:rPr>
      </w:pPr>
      <w:r w:rsidRPr="00FE62FC">
        <w:rPr>
          <w:lang w:val="sr-Latn-CS"/>
        </w:rPr>
        <w:t>Ukoliko izabrani p</w:t>
      </w:r>
      <w:r w:rsidRPr="00FE62FC">
        <w:rPr>
          <w:lang w:val="sr-Latn-CS"/>
        </w:rPr>
        <w:t>onuđač ne zaključi ugovor, odnosno ne dostavi traženu blanko solo menicuza dobro izvršenje posla u ostavljenom roku, takav propust može da stvori osnov za stavljanje van snage Odluke o dodeli ugovora. U tom slučaju, Naručilac ugovor može da dodeli sledećem</w:t>
      </w:r>
      <w:r w:rsidRPr="00FE62FC">
        <w:rPr>
          <w:lang w:val="sr-Latn-CS"/>
        </w:rPr>
        <w:t xml:space="preserve"> najpovoljnijem ponuđaču ili da obustavi tenderski postupak. </w:t>
      </w:r>
    </w:p>
    <w:p w:rsidR="00B861CC" w:rsidRPr="00FE62FC" w:rsidRDefault="0018353A">
      <w:pPr>
        <w:pStyle w:val="BodyText2"/>
        <w:tabs>
          <w:tab w:val="left" w:pos="0"/>
          <w:tab w:val="left" w:pos="630"/>
        </w:tabs>
        <w:spacing w:before="120" w:after="120"/>
        <w:rPr>
          <w:rStyle w:val="Style11pt"/>
          <w:sz w:val="24"/>
          <w:lang w:val="sr-Latn-CS"/>
        </w:rPr>
      </w:pPr>
      <w:r w:rsidRPr="00FE62FC">
        <w:rPr>
          <w:lang w:val="sr-Latn-CS"/>
        </w:rPr>
        <w:t>Sledeći najpovoljniji ponuđač biti pozvan na potpisivanje ugovora u slučaju da ponuđač čija je ponuda izabrana kao najpovoljnija (prvorangirani ponuđač) ne pristupi potpisivanju ugovora ili ne d</w:t>
      </w:r>
      <w:r w:rsidRPr="00FE62FC">
        <w:rPr>
          <w:lang w:val="sr-Latn-CS"/>
        </w:rPr>
        <w:t>ostavi traženu blanko solo menicu za dobro izvršenje posla u ostavljenom roku. Sledeći najpovoljniji ponuđač može da odbije dodelu ugovora ukoliko je do prijema Odlukeo dodeli ugovora istekao rok važenja njegove ponude</w:t>
      </w:r>
      <w:r w:rsidRPr="00FE62FC">
        <w:rPr>
          <w:rStyle w:val="Style11pt"/>
          <w:sz w:val="24"/>
          <w:lang w:val="sr-Latn-CS"/>
        </w:rPr>
        <w:t>.</w:t>
      </w:r>
    </w:p>
    <w:p w:rsidR="00B861CC" w:rsidRPr="00FE62FC" w:rsidRDefault="0018353A">
      <w:pPr>
        <w:pStyle w:val="BodyText"/>
        <w:numPr>
          <w:ilvl w:val="1"/>
          <w:numId w:val="7"/>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lang w:val="sr-Latn-CS"/>
        </w:rPr>
      </w:pPr>
      <w:r w:rsidRPr="00FE62FC">
        <w:rPr>
          <w:b/>
          <w:lang w:val="sr-Latn-CS"/>
        </w:rPr>
        <w:t xml:space="preserve"> Obaveštenje o zaključenom ugovoru</w:t>
      </w:r>
    </w:p>
    <w:p w:rsidR="00B861CC" w:rsidRPr="00FE62FC" w:rsidRDefault="0018353A">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r w:rsidRPr="00FE62FC">
        <w:rPr>
          <w:lang w:val="sr-Latn-CS"/>
        </w:rPr>
        <w:t xml:space="preserve">Odgovarajuće obaveštenje o zaključenom ugovoru objavljuje se na internet stranici Naručioca – </w:t>
      </w:r>
      <w:bookmarkStart w:id="5" w:name="__DdeLink__1946_2085523496"/>
      <w:r w:rsidRPr="00FE62FC">
        <w:rPr>
          <w:lang w:val="sr-Latn-CS"/>
        </w:rPr>
        <w:t>www.pancevo.rs</w:t>
      </w:r>
      <w:bookmarkEnd w:id="5"/>
      <w:r w:rsidRPr="00FE62FC">
        <w:rPr>
          <w:lang w:val="sr-Latn-CS"/>
        </w:rPr>
        <w:t xml:space="preserve"> i na Portalu javnih nabavki Uprave za javne nabavke – </w:t>
      </w:r>
      <w:hyperlink r:id="rId8">
        <w:r w:rsidRPr="00FE62FC">
          <w:rPr>
            <w:rStyle w:val="InternetLink"/>
            <w:lang w:val="sr-Latn-CS"/>
          </w:rPr>
          <w:t>http://portal.ujn.gov.rs</w:t>
        </w:r>
      </w:hyperlink>
      <w:r w:rsidRPr="00FE62FC">
        <w:rPr>
          <w:lang w:val="sr-Latn-CS"/>
        </w:rPr>
        <w:t xml:space="preserve">. </w:t>
      </w:r>
    </w:p>
    <w:p w:rsidR="00B861CC" w:rsidRPr="00FE62FC" w:rsidRDefault="00B861CC">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CS"/>
        </w:rPr>
      </w:pPr>
    </w:p>
    <w:p w:rsidR="00B861CC" w:rsidRPr="00FE62FC" w:rsidRDefault="0018353A">
      <w:pPr>
        <w:pStyle w:val="ListParagraph"/>
        <w:numPr>
          <w:ilvl w:val="0"/>
          <w:numId w:val="7"/>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FE62FC">
        <w:rPr>
          <w:b/>
          <w:lang w:val="sr-Latn-CS"/>
        </w:rPr>
        <w:t xml:space="preserve">Obustava tenderskog </w:t>
      </w:r>
      <w:r w:rsidRPr="00FE62FC">
        <w:rPr>
          <w:b/>
          <w:lang w:val="sr-Latn-CS"/>
        </w:rPr>
        <w:t>postupka</w:t>
      </w:r>
    </w:p>
    <w:p w:rsidR="00B861CC" w:rsidRPr="00FE62FC" w:rsidRDefault="0018353A">
      <w:pPr>
        <w:keepNext/>
        <w:spacing w:before="120" w:after="120"/>
        <w:jc w:val="both"/>
        <w:rPr>
          <w:lang w:val="sr-Latn-CS"/>
        </w:rPr>
      </w:pPr>
      <w:r w:rsidRPr="00FE62FC">
        <w:rPr>
          <w:lang w:val="sr-Latn-CS"/>
        </w:rPr>
        <w:t>U slučaju obustave tenderskog postupka, Naručilac objavljuje Odluku o obustavi postupka na Portalu javnih nabavki Uprave za javne nabavke</w:t>
      </w:r>
      <w:r w:rsidRPr="00FE62FC">
        <w:rPr>
          <w:color w:val="000000" w:themeColor="text1"/>
          <w:lang w:val="sr-Latn-CS"/>
        </w:rPr>
        <w:t xml:space="preserve">: </w:t>
      </w:r>
      <w:hyperlink r:id="rId9">
        <w:r w:rsidRPr="00FE62FC">
          <w:rPr>
            <w:rStyle w:val="InternetLink"/>
            <w:color w:val="000000" w:themeColor="text1"/>
            <w:lang w:val="sr-Latn-CS"/>
          </w:rPr>
          <w:t>http://portal.ujn.gov.rs</w:t>
        </w:r>
      </w:hyperlink>
      <w:r w:rsidRPr="00FE62FC">
        <w:rPr>
          <w:color w:val="000000" w:themeColor="text1"/>
          <w:lang w:val="sr-Latn-CS"/>
        </w:rPr>
        <w:t xml:space="preserve"> i na svojoj internet stranici: www.pan</w:t>
      </w:r>
      <w:r w:rsidRPr="00FE62FC">
        <w:rPr>
          <w:color w:val="000000" w:themeColor="text1"/>
          <w:lang w:val="sr-Latn-CS"/>
        </w:rPr>
        <w:t>cevo.rs</w:t>
      </w:r>
      <w:r w:rsidRPr="00FE62FC">
        <w:rPr>
          <w:lang w:val="sr-Latn-CS"/>
        </w:rPr>
        <w:t xml:space="preserve"> u roku od 3 dana od dana donošenja Odluke</w:t>
      </w:r>
      <w:r w:rsidRPr="00FE62FC">
        <w:rPr>
          <w:i/>
          <w:color w:val="000000" w:themeColor="text1"/>
          <w:lang w:val="sr-Latn-CS"/>
        </w:rPr>
        <w:t>.</w:t>
      </w:r>
      <w:r w:rsidRPr="00FE62FC">
        <w:rPr>
          <w:lang w:val="sr-Latn-CS"/>
        </w:rPr>
        <w:t xml:space="preserve"> </w:t>
      </w:r>
    </w:p>
    <w:p w:rsidR="00B861CC" w:rsidRPr="00FE62FC" w:rsidRDefault="0018353A">
      <w:pPr>
        <w:keepNext/>
        <w:spacing w:before="120" w:after="120"/>
        <w:jc w:val="both"/>
        <w:rPr>
          <w:lang w:val="sr-Latn-CS"/>
        </w:rPr>
      </w:pPr>
      <w:r w:rsidRPr="00FE62FC">
        <w:rPr>
          <w:lang w:val="sr-Latn-CS"/>
        </w:rPr>
        <w:t xml:space="preserve">Zainteresovane strane imaju pravo da Naručiocu ulože žalbu na Odluku o obustavi postupka u roku od 10 kalendarskih dana od dana objavljivanja iste. Žalba naručiocu se </w:t>
      </w:r>
      <w:r w:rsidRPr="00FE62FC">
        <w:rPr>
          <w:lang w:val="sr-Latn-CS"/>
        </w:rPr>
        <w:lastRenderedPageBreak/>
        <w:t>dostavlja pisanim putem: lično, prepo</w:t>
      </w:r>
      <w:r w:rsidRPr="00FE62FC">
        <w:rPr>
          <w:lang w:val="sr-Latn-CS"/>
        </w:rPr>
        <w:t>ručenom poštom ili putem elektronske pošte elektronske pošte na adresu &lt;uneti adresu≥.</w:t>
      </w:r>
    </w:p>
    <w:p w:rsidR="00B861CC" w:rsidRPr="00FE62FC" w:rsidRDefault="0018353A">
      <w:pPr>
        <w:pStyle w:val="BodyText2"/>
        <w:tabs>
          <w:tab w:val="left" w:pos="0"/>
          <w:tab w:val="left" w:pos="630"/>
        </w:tabs>
        <w:spacing w:before="120" w:after="120"/>
        <w:rPr>
          <w:lang w:val="sr-Latn-CS"/>
        </w:rPr>
      </w:pPr>
      <w:r w:rsidRPr="00FE62FC">
        <w:rPr>
          <w:lang w:val="sr-Latn-CS"/>
        </w:rPr>
        <w:t>Protiv Odluke Naručioca kojom je odlučeno povodom podnete žalbe, podnosilac žalbe može u roku od 3 dana od dana prijema Odluke nastaviti postupak pred drugostepenoom kom</w:t>
      </w:r>
      <w:r w:rsidRPr="00FE62FC">
        <w:rPr>
          <w:lang w:val="sr-Latn-CS"/>
        </w:rPr>
        <w:t>isijom (Komisija za zaštitu prava ponuđača u postupcima po žalbama na odluke donete u postupcima za dodelu ugovora za realizaciju Regionalnog programa stambenog zbrinjavanja u Republici Srbiji, koje sprovode jedinice lokalne samouprave) dostavljanjem pisan</w:t>
      </w:r>
      <w:r w:rsidRPr="00FE62FC">
        <w:rPr>
          <w:lang w:val="sr-Latn-CS"/>
        </w:rPr>
        <w:t>og izjašnjenja o nastavku postupka i to putem elektronske pošte na adresu rhpsrbzalbe@piu.rs.</w:t>
      </w:r>
    </w:p>
    <w:p w:rsidR="00B861CC" w:rsidRPr="00FE62FC" w:rsidRDefault="0018353A">
      <w:pPr>
        <w:pStyle w:val="BodyText2"/>
        <w:tabs>
          <w:tab w:val="left" w:pos="0"/>
          <w:tab w:val="left" w:pos="630"/>
        </w:tabs>
        <w:spacing w:before="120" w:after="120"/>
        <w:rPr>
          <w:lang w:val="sr-Latn-CS"/>
        </w:rPr>
      </w:pPr>
      <w:r w:rsidRPr="00FE62FC">
        <w:rPr>
          <w:lang w:val="sr-Latn-CS"/>
        </w:rPr>
        <w:t>Ukoliko se tenderski postupak obustavlja pre javnog otvaranja ponuda, neotvorene i zapečaćene koverte se vraćaju ponuđačima.</w:t>
      </w:r>
    </w:p>
    <w:p w:rsidR="00B861CC" w:rsidRPr="00FE62FC" w:rsidRDefault="0018353A">
      <w:pPr>
        <w:spacing w:before="120" w:after="120"/>
        <w:rPr>
          <w:lang w:val="sr-Latn-CS"/>
        </w:rPr>
      </w:pPr>
      <w:r w:rsidRPr="00FE62FC">
        <w:rPr>
          <w:lang w:val="sr-Latn-CS"/>
        </w:rPr>
        <w:t>Do obustave može da dođe u sledećim s</w:t>
      </w:r>
      <w:r w:rsidRPr="00FE62FC">
        <w:rPr>
          <w:lang w:val="sr-Latn-CS"/>
        </w:rPr>
        <w:t>lučajevima:</w:t>
      </w:r>
    </w:p>
    <w:p w:rsidR="00B861CC" w:rsidRPr="00FE62FC" w:rsidRDefault="0018353A">
      <w:pPr>
        <w:pStyle w:val="ListParagraph"/>
        <w:widowControl w:val="0"/>
        <w:numPr>
          <w:ilvl w:val="0"/>
          <w:numId w:val="15"/>
        </w:numPr>
        <w:suppressAutoHyphens/>
        <w:spacing w:before="120" w:after="120"/>
        <w:ind w:left="426"/>
        <w:jc w:val="both"/>
        <w:rPr>
          <w:rFonts w:eastAsia="WenQuanYi Micro Hei"/>
          <w:lang w:val="sr-Latn-CS" w:eastAsia="zh-CN" w:bidi="hi-IN"/>
        </w:rPr>
      </w:pPr>
      <w:r w:rsidRPr="00FE62FC">
        <w:rPr>
          <w:rFonts w:eastAsia="WenQuanYi Micro Hei"/>
          <w:lang w:val="sr-Latn-CS" w:eastAsia="zh-CN" w:bidi="hi-IN"/>
        </w:rPr>
        <w:t>Postupak prikupljanja ponuda nije uspeo, odnosno nije prispela nijedna ponuda koja je prihvatljiva u kvalitativnom ili finansijskom smislu, ili nije prispela nijedna ponuda uopšte;</w:t>
      </w:r>
    </w:p>
    <w:p w:rsidR="00B861CC" w:rsidRPr="00FE62FC" w:rsidRDefault="0018353A">
      <w:pPr>
        <w:pStyle w:val="ListParagraph"/>
        <w:widowControl w:val="0"/>
        <w:numPr>
          <w:ilvl w:val="0"/>
          <w:numId w:val="15"/>
        </w:numPr>
        <w:suppressAutoHyphens/>
        <w:spacing w:before="120" w:after="120"/>
        <w:ind w:left="426"/>
        <w:jc w:val="both"/>
        <w:rPr>
          <w:rFonts w:eastAsia="WenQuanYi Micro Hei"/>
          <w:lang w:val="sr-Latn-CS" w:eastAsia="zh-CN" w:bidi="hi-IN"/>
        </w:rPr>
      </w:pPr>
      <w:r w:rsidRPr="00FE62FC">
        <w:rPr>
          <w:rFonts w:eastAsia="WenQuanYi Micro Hei"/>
          <w:lang w:val="sr-Latn-CS" w:eastAsia="zh-CN" w:bidi="hi-IN"/>
        </w:rPr>
        <w:t xml:space="preserve">Ekonomski ili tehnički uslovi opštih i posebnih uslova ugovora </w:t>
      </w:r>
      <w:r w:rsidRPr="00FE62FC">
        <w:rPr>
          <w:rFonts w:eastAsia="WenQuanYi Micro Hei"/>
          <w:lang w:val="sr-Latn-CS" w:eastAsia="zh-CN" w:bidi="hi-IN"/>
        </w:rPr>
        <w:t>predviđenog tenderskim dosijeom su suštinski izmenjeni;</w:t>
      </w:r>
    </w:p>
    <w:p w:rsidR="00B861CC" w:rsidRPr="00FE62FC" w:rsidRDefault="0018353A">
      <w:pPr>
        <w:pStyle w:val="ListParagraph"/>
        <w:widowControl w:val="0"/>
        <w:numPr>
          <w:ilvl w:val="0"/>
          <w:numId w:val="15"/>
        </w:numPr>
        <w:suppressAutoHyphens/>
        <w:spacing w:before="120" w:after="120"/>
        <w:ind w:left="426"/>
        <w:jc w:val="both"/>
        <w:rPr>
          <w:rFonts w:eastAsia="WenQuanYi Micro Hei"/>
          <w:lang w:val="sr-Latn-CS" w:eastAsia="zh-CN" w:bidi="hi-IN"/>
        </w:rPr>
      </w:pPr>
      <w:r w:rsidRPr="00FE62FC">
        <w:rPr>
          <w:rFonts w:eastAsia="WenQuanYi Micro Hei"/>
          <w:lang w:val="sr-Latn-CS" w:eastAsia="zh-CN" w:bidi="hi-IN"/>
        </w:rPr>
        <w:t>Sve tehnički usaglašene ponude u značajnoj meri premašuju raspoloživa finansijska sredstva i</w:t>
      </w:r>
    </w:p>
    <w:p w:rsidR="00B861CC" w:rsidRPr="00FE62FC" w:rsidRDefault="0018353A">
      <w:pPr>
        <w:pStyle w:val="ListParagraph"/>
        <w:widowControl w:val="0"/>
        <w:numPr>
          <w:ilvl w:val="0"/>
          <w:numId w:val="15"/>
        </w:numPr>
        <w:suppressAutoHyphens/>
        <w:spacing w:before="120" w:after="120"/>
        <w:ind w:left="426"/>
        <w:jc w:val="both"/>
        <w:rPr>
          <w:rFonts w:eastAsia="WenQuanYi Micro Hei"/>
          <w:lang w:val="sr-Latn-CS" w:eastAsia="zh-CN" w:bidi="hi-IN"/>
        </w:rPr>
      </w:pPr>
      <w:r w:rsidRPr="00FE62FC">
        <w:rPr>
          <w:rFonts w:eastAsia="WenQuanYi Micro Hei"/>
          <w:lang w:val="sr-Latn-CS" w:eastAsia="zh-CN" w:bidi="hi-IN"/>
        </w:rPr>
        <w:t>Zapažene su proceduralne greške u sprovođenju postupka javne nabavke.</w:t>
      </w:r>
    </w:p>
    <w:p w:rsidR="00B861CC" w:rsidRPr="00FE62FC" w:rsidRDefault="0018353A">
      <w:pPr>
        <w:pStyle w:val="BodyText2"/>
        <w:tabs>
          <w:tab w:val="left" w:pos="0"/>
          <w:tab w:val="left" w:pos="630"/>
        </w:tabs>
        <w:spacing w:before="120" w:after="120"/>
        <w:rPr>
          <w:bCs/>
          <w:lang w:val="sr-Latn-CS"/>
        </w:rPr>
      </w:pPr>
      <w:r w:rsidRPr="00FE62FC">
        <w:rPr>
          <w:bCs/>
          <w:lang w:val="sr-Latn-CS"/>
        </w:rPr>
        <w:t>Naručilac ni u kom slučaju nije odgov</w:t>
      </w:r>
      <w:r w:rsidRPr="00FE62FC">
        <w:rPr>
          <w:bCs/>
          <w:lang w:val="sr-Latn-CS"/>
        </w:rPr>
        <w:t xml:space="preserve">oran za bilo kakvu štetu, uključujući bez ograničenja štetu ili gubitak dobiti, do kojih može da dođe u vezi sa obustavom tenderskog postupka, čak i kada je Naručilac bio upoznat sa mogućnošću nastanka štete. </w:t>
      </w:r>
    </w:p>
    <w:p w:rsidR="00B861CC" w:rsidRPr="00FE62FC" w:rsidRDefault="00B861CC">
      <w:pPr>
        <w:pStyle w:val="BodyText2"/>
        <w:tabs>
          <w:tab w:val="left" w:pos="0"/>
          <w:tab w:val="left" w:pos="630"/>
        </w:tabs>
        <w:spacing w:before="120" w:after="120"/>
        <w:rPr>
          <w:lang w:val="sr-Latn-CS"/>
        </w:rPr>
      </w:pPr>
    </w:p>
    <w:sectPr w:rsidR="00B861CC" w:rsidRPr="00FE62FC">
      <w:headerReference w:type="default" r:id="rId10"/>
      <w:footerReference w:type="default" r:id="rId11"/>
      <w:pgSz w:w="11906" w:h="16838"/>
      <w:pgMar w:top="1440" w:right="1558" w:bottom="1440" w:left="1701" w:header="720" w:footer="720" w:gutter="0"/>
      <w:cols w:space="720"/>
      <w:formProt w:val="0"/>
      <w:docGrid w:linePitch="27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53A" w:rsidRDefault="0018353A">
      <w:r>
        <w:separator/>
      </w:r>
    </w:p>
  </w:endnote>
  <w:endnote w:type="continuationSeparator" w:id="0">
    <w:p w:rsidR="0018353A" w:rsidRDefault="00183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charset w:val="EE"/>
    <w:family w:val="auto"/>
    <w:pitch w:val="variable"/>
  </w:font>
  <w:font w:name="WenQuanYi Micro Hei">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522" w:type="dxa"/>
      <w:tblLook w:val="04A0" w:firstRow="1" w:lastRow="0" w:firstColumn="1" w:lastColumn="0" w:noHBand="0" w:noVBand="1"/>
    </w:tblPr>
    <w:tblGrid>
      <w:gridCol w:w="4396"/>
      <w:gridCol w:w="4126"/>
    </w:tblGrid>
    <w:tr w:rsidR="00B861CC">
      <w:trPr>
        <w:trHeight w:val="147"/>
      </w:trPr>
      <w:tc>
        <w:tcPr>
          <w:tcW w:w="4395" w:type="dxa"/>
          <w:shd w:val="clear" w:color="auto" w:fill="auto"/>
        </w:tcPr>
        <w:p w:rsidR="00B861CC" w:rsidRDefault="0018353A">
          <w:pPr>
            <w:pStyle w:val="Footer"/>
            <w:tabs>
              <w:tab w:val="center" w:pos="4111"/>
            </w:tabs>
          </w:pPr>
          <w:r>
            <w:rPr>
              <w:rFonts w:ascii="Roboto" w:hAnsi="Roboto"/>
              <w:sz w:val="20"/>
              <w:szCs w:val="20"/>
              <w:lang w:val="sr-Latn-CS"/>
            </w:rPr>
            <w:t>2017 – Regionalni stambeni program</w:t>
          </w:r>
        </w:p>
      </w:tc>
      <w:tc>
        <w:tcPr>
          <w:tcW w:w="4126" w:type="dxa"/>
          <w:shd w:val="clear" w:color="auto" w:fill="auto"/>
        </w:tcPr>
        <w:p w:rsidR="00B861CC" w:rsidRDefault="0018353A">
          <w:pPr>
            <w:pStyle w:val="Footer"/>
            <w:tabs>
              <w:tab w:val="center" w:pos="4111"/>
            </w:tabs>
            <w:jc w:val="right"/>
          </w:pPr>
          <w:r>
            <w:rPr>
              <w:rFonts w:ascii="Roboto" w:hAnsi="Roboto"/>
              <w:sz w:val="20"/>
              <w:szCs w:val="20"/>
              <w:lang w:val="sr-Latn-CS"/>
            </w:rPr>
            <w:t xml:space="preserve">Strana </w:t>
          </w:r>
          <w:r>
            <w:rPr>
              <w:rFonts w:ascii="Roboto" w:hAnsi="Roboto"/>
              <w:sz w:val="20"/>
              <w:szCs w:val="20"/>
              <w:lang w:val="sr-Latn-CS"/>
            </w:rPr>
            <w:fldChar w:fldCharType="begin"/>
          </w:r>
          <w:r>
            <w:instrText>PAGE</w:instrText>
          </w:r>
          <w:r>
            <w:fldChar w:fldCharType="separate"/>
          </w:r>
          <w:r w:rsidR="00146ACB">
            <w:rPr>
              <w:noProof/>
            </w:rPr>
            <w:t>12</w:t>
          </w:r>
          <w:r>
            <w:fldChar w:fldCharType="end"/>
          </w:r>
        </w:p>
      </w:tc>
    </w:tr>
  </w:tbl>
  <w:p w:rsidR="00B861CC" w:rsidRDefault="00B861CC">
    <w:pPr>
      <w:pStyle w:val="Footer"/>
      <w:rPr>
        <w:lang w:val="sr-Latn-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53A" w:rsidRDefault="0018353A">
      <w:r>
        <w:separator/>
      </w:r>
    </w:p>
  </w:footnote>
  <w:footnote w:type="continuationSeparator" w:id="0">
    <w:p w:rsidR="0018353A" w:rsidRDefault="0018353A">
      <w:r>
        <w:continuationSeparator/>
      </w:r>
    </w:p>
  </w:footnote>
  <w:footnote w:id="1">
    <w:p w:rsidR="00B861CC" w:rsidRDefault="0018353A">
      <w:pPr>
        <w:pStyle w:val="FootnoteText"/>
      </w:pPr>
      <w:r>
        <w:rPr>
          <w:rStyle w:val="FootnoteReference"/>
        </w:rPr>
        <w:footnoteRef/>
      </w:r>
      <w:r>
        <w:rPr>
          <w:rStyle w:val="FootnoteReference"/>
        </w:rPr>
        <w:tab/>
      </w:r>
      <w:r>
        <w:t xml:space="preserve"> DDP (delivered duty paid)) - Incoterms 2010 International Chamber of Commerce - </w:t>
      </w:r>
      <w:hyperlink r:id="rId1">
        <w:r>
          <w:rPr>
            <w:rStyle w:val="InternetLink"/>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50" w:type="pct"/>
      <w:tblLook w:val="04A0" w:firstRow="1" w:lastRow="0" w:firstColumn="1" w:lastColumn="0" w:noHBand="0" w:noVBand="1"/>
    </w:tblPr>
    <w:tblGrid>
      <w:gridCol w:w="8561"/>
    </w:tblGrid>
    <w:tr w:rsidR="00B861CC">
      <w:tc>
        <w:tcPr>
          <w:tcW w:w="8560" w:type="dxa"/>
          <w:shd w:val="clear" w:color="auto" w:fill="auto"/>
        </w:tcPr>
        <w:p w:rsidR="00B861CC" w:rsidRDefault="00B861CC">
          <w:pPr>
            <w:pStyle w:val="Footer"/>
            <w:tabs>
              <w:tab w:val="center" w:pos="4111"/>
            </w:tabs>
            <w:rPr>
              <w:rFonts w:ascii="Roboto" w:hAnsi="Roboto"/>
            </w:rPr>
          </w:pPr>
        </w:p>
      </w:tc>
    </w:tr>
  </w:tbl>
  <w:p w:rsidR="00B861CC" w:rsidRDefault="00B861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B3709"/>
    <w:multiLevelType w:val="multilevel"/>
    <w:tmpl w:val="44D40926"/>
    <w:lvl w:ilvl="0">
      <w:start w:val="1"/>
      <w:numFmt w:val="decimal"/>
      <w:lvlText w:val="(%1)"/>
      <w:lvlJc w:val="left"/>
      <w:pPr>
        <w:tabs>
          <w:tab w:val="num" w:pos="630"/>
        </w:tabs>
        <w:ind w:left="630" w:hanging="54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6F5498"/>
    <w:multiLevelType w:val="multilevel"/>
    <w:tmpl w:val="004828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6151BB"/>
    <w:multiLevelType w:val="multilevel"/>
    <w:tmpl w:val="8EAA987E"/>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7E4838"/>
    <w:multiLevelType w:val="multilevel"/>
    <w:tmpl w:val="C10A30C8"/>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4" w15:restartNumberingAfterBreak="0">
    <w:nsid w:val="1F9B29DA"/>
    <w:multiLevelType w:val="multilevel"/>
    <w:tmpl w:val="82208862"/>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A3E5701"/>
    <w:multiLevelType w:val="multilevel"/>
    <w:tmpl w:val="F9469BD4"/>
    <w:lvl w:ilvl="0">
      <w:start w:val="3"/>
      <w:numFmt w:val="decimal"/>
      <w:lvlText w:val="%1."/>
      <w:lvlJc w:val="left"/>
      <w:pPr>
        <w:ind w:left="360" w:hanging="360"/>
      </w:pPr>
      <w:rPr>
        <w:b/>
      </w:rPr>
    </w:lvl>
    <w:lvl w:ilvl="1">
      <w:start w:val="1"/>
      <w:numFmt w:val="decimal"/>
      <w:lvlText w:val="%1.%2."/>
      <w:lvlJc w:val="left"/>
      <w:pPr>
        <w:ind w:left="1062" w:hanging="432"/>
      </w:pPr>
      <w:rPr>
        <w:b/>
      </w:r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E81261"/>
    <w:multiLevelType w:val="multilevel"/>
    <w:tmpl w:val="9ED84B0A"/>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7" w15:restartNumberingAfterBreak="0">
    <w:nsid w:val="4105152C"/>
    <w:multiLevelType w:val="multilevel"/>
    <w:tmpl w:val="E3967EEE"/>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Pr>
    </w:lvl>
    <w:lvl w:ilvl="2">
      <w:start w:val="1"/>
      <w:numFmt w:val="bullet"/>
      <w:lvlText w:val=""/>
      <w:lvlJc w:val="left"/>
      <w:pPr>
        <w:ind w:left="3362" w:hanging="360"/>
      </w:pPr>
      <w:rPr>
        <w:rFonts w:ascii="Wingdings" w:hAnsi="Wingdings" w:cs="Wingdings" w:hint="default"/>
      </w:rPr>
    </w:lvl>
    <w:lvl w:ilvl="3">
      <w:start w:val="1"/>
      <w:numFmt w:val="bullet"/>
      <w:lvlText w:val=""/>
      <w:lvlJc w:val="left"/>
      <w:pPr>
        <w:ind w:left="4082" w:hanging="360"/>
      </w:pPr>
      <w:rPr>
        <w:rFonts w:ascii="Symbol" w:hAnsi="Symbol" w:cs="Symbol" w:hint="default"/>
      </w:rPr>
    </w:lvl>
    <w:lvl w:ilvl="4">
      <w:start w:val="1"/>
      <w:numFmt w:val="bullet"/>
      <w:lvlText w:val="o"/>
      <w:lvlJc w:val="left"/>
      <w:pPr>
        <w:ind w:left="4802" w:hanging="360"/>
      </w:pPr>
      <w:rPr>
        <w:rFonts w:ascii="Courier New" w:hAnsi="Courier New" w:cs="Courier New" w:hint="default"/>
      </w:rPr>
    </w:lvl>
    <w:lvl w:ilvl="5">
      <w:start w:val="1"/>
      <w:numFmt w:val="bullet"/>
      <w:lvlText w:val=""/>
      <w:lvlJc w:val="left"/>
      <w:pPr>
        <w:ind w:left="5522" w:hanging="360"/>
      </w:pPr>
      <w:rPr>
        <w:rFonts w:ascii="Wingdings" w:hAnsi="Wingdings" w:cs="Wingdings" w:hint="default"/>
      </w:rPr>
    </w:lvl>
    <w:lvl w:ilvl="6">
      <w:start w:val="1"/>
      <w:numFmt w:val="bullet"/>
      <w:lvlText w:val=""/>
      <w:lvlJc w:val="left"/>
      <w:pPr>
        <w:ind w:left="6242" w:hanging="360"/>
      </w:pPr>
      <w:rPr>
        <w:rFonts w:ascii="Symbol" w:hAnsi="Symbol" w:cs="Symbol" w:hint="default"/>
      </w:rPr>
    </w:lvl>
    <w:lvl w:ilvl="7">
      <w:start w:val="1"/>
      <w:numFmt w:val="bullet"/>
      <w:lvlText w:val="o"/>
      <w:lvlJc w:val="left"/>
      <w:pPr>
        <w:ind w:left="6962" w:hanging="360"/>
      </w:pPr>
      <w:rPr>
        <w:rFonts w:ascii="Courier New" w:hAnsi="Courier New" w:cs="Courier New" w:hint="default"/>
      </w:rPr>
    </w:lvl>
    <w:lvl w:ilvl="8">
      <w:start w:val="1"/>
      <w:numFmt w:val="bullet"/>
      <w:lvlText w:val=""/>
      <w:lvlJc w:val="left"/>
      <w:pPr>
        <w:ind w:left="7682" w:hanging="360"/>
      </w:pPr>
      <w:rPr>
        <w:rFonts w:ascii="Wingdings" w:hAnsi="Wingdings" w:cs="Wingdings" w:hint="default"/>
      </w:rPr>
    </w:lvl>
  </w:abstractNum>
  <w:abstractNum w:abstractNumId="8" w15:restartNumberingAfterBreak="0">
    <w:nsid w:val="41E071ED"/>
    <w:multiLevelType w:val="multilevel"/>
    <w:tmpl w:val="D36C86F8"/>
    <w:lvl w:ilvl="0">
      <w:start w:val="1"/>
      <w:numFmt w:val="decimal"/>
      <w:lvlText w:val="%1."/>
      <w:lvlJc w:val="left"/>
      <w:pPr>
        <w:tabs>
          <w:tab w:val="num" w:pos="420"/>
        </w:tabs>
        <w:ind w:left="420" w:hanging="420"/>
      </w:pPr>
      <w:rPr>
        <w:b/>
      </w:rPr>
    </w:lvl>
    <w:lvl w:ilvl="1">
      <w:start w:val="1"/>
      <w:numFmt w:val="decimal"/>
      <w:lvlText w:val="%1.%2"/>
      <w:lvlJc w:val="left"/>
      <w:pPr>
        <w:ind w:left="420" w:hanging="42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431F434E"/>
    <w:multiLevelType w:val="multilevel"/>
    <w:tmpl w:val="AE26543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4FE53A94"/>
    <w:multiLevelType w:val="multilevel"/>
    <w:tmpl w:val="DFF694B0"/>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5408741E"/>
    <w:multiLevelType w:val="multilevel"/>
    <w:tmpl w:val="F8903724"/>
    <w:lvl w:ilvl="0">
      <w:start w:val="5"/>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AC1F90"/>
    <w:multiLevelType w:val="multilevel"/>
    <w:tmpl w:val="0250F994"/>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DC13DF"/>
    <w:multiLevelType w:val="multilevel"/>
    <w:tmpl w:val="EC84058A"/>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67113689"/>
    <w:multiLevelType w:val="multilevel"/>
    <w:tmpl w:val="C000792C"/>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Pr>
    </w:lvl>
    <w:lvl w:ilvl="2">
      <w:start w:val="1"/>
      <w:numFmt w:val="bullet"/>
      <w:lvlText w:val=""/>
      <w:lvlJc w:val="left"/>
      <w:pPr>
        <w:ind w:left="3362" w:hanging="360"/>
      </w:pPr>
      <w:rPr>
        <w:rFonts w:ascii="Wingdings" w:hAnsi="Wingdings" w:cs="Wingdings" w:hint="default"/>
      </w:rPr>
    </w:lvl>
    <w:lvl w:ilvl="3">
      <w:start w:val="1"/>
      <w:numFmt w:val="bullet"/>
      <w:lvlText w:val=""/>
      <w:lvlJc w:val="left"/>
      <w:pPr>
        <w:ind w:left="4082" w:hanging="360"/>
      </w:pPr>
      <w:rPr>
        <w:rFonts w:ascii="Symbol" w:hAnsi="Symbol" w:cs="Symbol" w:hint="default"/>
      </w:rPr>
    </w:lvl>
    <w:lvl w:ilvl="4">
      <w:start w:val="1"/>
      <w:numFmt w:val="bullet"/>
      <w:lvlText w:val="o"/>
      <w:lvlJc w:val="left"/>
      <w:pPr>
        <w:ind w:left="4802" w:hanging="360"/>
      </w:pPr>
      <w:rPr>
        <w:rFonts w:ascii="Courier New" w:hAnsi="Courier New" w:cs="Courier New" w:hint="default"/>
      </w:rPr>
    </w:lvl>
    <w:lvl w:ilvl="5">
      <w:start w:val="1"/>
      <w:numFmt w:val="bullet"/>
      <w:lvlText w:val=""/>
      <w:lvlJc w:val="left"/>
      <w:pPr>
        <w:ind w:left="5522" w:hanging="360"/>
      </w:pPr>
      <w:rPr>
        <w:rFonts w:ascii="Wingdings" w:hAnsi="Wingdings" w:cs="Wingdings" w:hint="default"/>
      </w:rPr>
    </w:lvl>
    <w:lvl w:ilvl="6">
      <w:start w:val="1"/>
      <w:numFmt w:val="bullet"/>
      <w:lvlText w:val=""/>
      <w:lvlJc w:val="left"/>
      <w:pPr>
        <w:ind w:left="6242" w:hanging="360"/>
      </w:pPr>
      <w:rPr>
        <w:rFonts w:ascii="Symbol" w:hAnsi="Symbol" w:cs="Symbol" w:hint="default"/>
      </w:rPr>
    </w:lvl>
    <w:lvl w:ilvl="7">
      <w:start w:val="1"/>
      <w:numFmt w:val="bullet"/>
      <w:lvlText w:val="o"/>
      <w:lvlJc w:val="left"/>
      <w:pPr>
        <w:ind w:left="6962" w:hanging="360"/>
      </w:pPr>
      <w:rPr>
        <w:rFonts w:ascii="Courier New" w:hAnsi="Courier New" w:cs="Courier New" w:hint="default"/>
      </w:rPr>
    </w:lvl>
    <w:lvl w:ilvl="8">
      <w:start w:val="1"/>
      <w:numFmt w:val="bullet"/>
      <w:lvlText w:val=""/>
      <w:lvlJc w:val="left"/>
      <w:pPr>
        <w:ind w:left="7682" w:hanging="360"/>
      </w:pPr>
      <w:rPr>
        <w:rFonts w:ascii="Wingdings" w:hAnsi="Wingdings" w:cs="Wingdings" w:hint="default"/>
      </w:rPr>
    </w:lvl>
  </w:abstractNum>
  <w:abstractNum w:abstractNumId="15" w15:restartNumberingAfterBreak="0">
    <w:nsid w:val="6ACB402E"/>
    <w:multiLevelType w:val="multilevel"/>
    <w:tmpl w:val="BAF0FEF2"/>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 w15:restartNumberingAfterBreak="0">
    <w:nsid w:val="728A5983"/>
    <w:multiLevelType w:val="multilevel"/>
    <w:tmpl w:val="8946CD1E"/>
    <w:lvl w:ilvl="0">
      <w:start w:val="1"/>
      <w:numFmt w:val="lowerLetter"/>
      <w:lvlText w:val="%1)"/>
      <w:lvlJc w:val="left"/>
      <w:pPr>
        <w:ind w:left="2345" w:hanging="360"/>
      </w:pPr>
      <w:rPr>
        <w:b w:val="0"/>
      </w:r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17" w15:restartNumberingAfterBreak="0">
    <w:nsid w:val="757A0D52"/>
    <w:multiLevelType w:val="multilevel"/>
    <w:tmpl w:val="634AA2FE"/>
    <w:lvl w:ilvl="0">
      <w:start w:val="3"/>
      <w:numFmt w:val="decimal"/>
      <w:lvlText w:val="%1"/>
      <w:lvlJc w:val="left"/>
      <w:pPr>
        <w:ind w:left="600" w:hanging="600"/>
      </w:pPr>
    </w:lvl>
    <w:lvl w:ilvl="1">
      <w:start w:val="12"/>
      <w:numFmt w:val="decimal"/>
      <w:lvlText w:val="%1.%2"/>
      <w:lvlJc w:val="left"/>
      <w:pPr>
        <w:ind w:left="1140" w:hanging="60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num w:numId="1">
    <w:abstractNumId w:val="0"/>
  </w:num>
  <w:num w:numId="2">
    <w:abstractNumId w:val="4"/>
  </w:num>
  <w:num w:numId="3">
    <w:abstractNumId w:val="8"/>
  </w:num>
  <w:num w:numId="4">
    <w:abstractNumId w:val="6"/>
  </w:num>
  <w:num w:numId="5">
    <w:abstractNumId w:val="3"/>
  </w:num>
  <w:num w:numId="6">
    <w:abstractNumId w:val="16"/>
  </w:num>
  <w:num w:numId="7">
    <w:abstractNumId w:val="11"/>
  </w:num>
  <w:num w:numId="8">
    <w:abstractNumId w:val="12"/>
  </w:num>
  <w:num w:numId="9">
    <w:abstractNumId w:val="2"/>
  </w:num>
  <w:num w:numId="10">
    <w:abstractNumId w:val="10"/>
  </w:num>
  <w:num w:numId="11">
    <w:abstractNumId w:val="13"/>
  </w:num>
  <w:num w:numId="12">
    <w:abstractNumId w:val="15"/>
  </w:num>
  <w:num w:numId="13">
    <w:abstractNumId w:val="1"/>
  </w:num>
  <w:num w:numId="14">
    <w:abstractNumId w:val="7"/>
  </w:num>
  <w:num w:numId="15">
    <w:abstractNumId w:val="14"/>
  </w:num>
  <w:num w:numId="16">
    <w:abstractNumId w:val="17"/>
  </w:num>
  <w:num w:numId="17">
    <w:abstractNumId w:val="5"/>
  </w:num>
  <w:num w:numId="1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ška Andonov">
    <w15:presenceInfo w15:providerId="AD" w15:userId="S-1-5-21-2372430383-2873634358-559838340-12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1CC"/>
    <w:rsid w:val="000945C1"/>
    <w:rsid w:val="00146ACB"/>
    <w:rsid w:val="0018353A"/>
    <w:rsid w:val="007E7C8B"/>
    <w:rsid w:val="00B861CC"/>
    <w:rsid w:val="00FE62F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289CFB-6E1F-416C-9CFB-260D6ED3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left" w:pos="1985"/>
      </w:tabs>
      <w:spacing w:before="240" w:after="120"/>
      <w:ind w:left="1985" w:hanging="851"/>
      <w:jc w:val="both"/>
      <w:outlineLvl w:val="3"/>
    </w:pPr>
    <w:rPr>
      <w:sz w:val="22"/>
      <w:szCs w:val="22"/>
      <w:lang w:val="en-US" w:eastAsia="en-US"/>
    </w:rPr>
  </w:style>
  <w:style w:type="paragraph" w:styleId="Heading5">
    <w:name w:val="heading 5"/>
    <w:basedOn w:val="Normal"/>
    <w:next w:val="Normal"/>
    <w:link w:val="Heading5Char"/>
    <w:qFormat/>
    <w:rsid w:val="0009615D"/>
    <w:pPr>
      <w:tabs>
        <w:tab w:val="left" w:pos="2835"/>
      </w:tabs>
      <w:spacing w:before="240" w:after="120"/>
      <w:ind w:left="2835" w:hanging="850"/>
      <w:jc w:val="both"/>
      <w:outlineLvl w:val="4"/>
    </w:pPr>
    <w:rPr>
      <w:sz w:val="22"/>
      <w:szCs w:val="22"/>
      <w:lang w:eastAsia="en-US"/>
    </w:rPr>
  </w:style>
  <w:style w:type="paragraph" w:styleId="Heading6">
    <w:name w:val="heading 6"/>
    <w:basedOn w:val="Normal"/>
    <w:next w:val="Normal"/>
    <w:link w:val="Heading6Char"/>
    <w:qFormat/>
    <w:rsid w:val="00FB376E"/>
    <w:pPr>
      <w:tabs>
        <w:tab w:val="left" w:pos="1152"/>
      </w:tabs>
      <w:spacing w:before="240" w:after="60"/>
      <w:ind w:left="1152" w:hanging="1152"/>
      <w:outlineLvl w:val="5"/>
    </w:pPr>
    <w:rPr>
      <w:rFonts w:ascii="Arial" w:hAnsi="Arial"/>
      <w:i/>
      <w:sz w:val="22"/>
      <w:lang w:val="sv-SE" w:eastAsia="en-US"/>
    </w:rPr>
  </w:style>
  <w:style w:type="paragraph" w:styleId="Heading7">
    <w:name w:val="heading 7"/>
    <w:basedOn w:val="Normal"/>
    <w:next w:val="Normal"/>
    <w:link w:val="Heading7Char"/>
    <w:qFormat/>
    <w:rsid w:val="00FB376E"/>
    <w:pPr>
      <w:tabs>
        <w:tab w:val="left" w:pos="1296"/>
      </w:tabs>
      <w:spacing w:before="240" w:after="60"/>
      <w:ind w:left="1296" w:hanging="1296"/>
      <w:outlineLvl w:val="6"/>
    </w:pPr>
    <w:rPr>
      <w:rFonts w:ascii="Arial" w:hAnsi="Arial"/>
      <w:lang w:val="sv-SE" w:eastAsia="en-US"/>
    </w:rPr>
  </w:style>
  <w:style w:type="paragraph" w:styleId="Heading8">
    <w:name w:val="heading 8"/>
    <w:basedOn w:val="Normal"/>
    <w:next w:val="Normal"/>
    <w:link w:val="Heading8Char"/>
    <w:qFormat/>
    <w:rsid w:val="00FB376E"/>
    <w:pPr>
      <w:tabs>
        <w:tab w:val="left" w:pos="1440"/>
      </w:tabs>
      <w:spacing w:before="240" w:after="60"/>
      <w:ind w:left="1440" w:hanging="1440"/>
      <w:outlineLvl w:val="7"/>
    </w:pPr>
    <w:rPr>
      <w:rFonts w:ascii="Arial" w:hAnsi="Arial"/>
      <w:i/>
      <w:lang w:val="sv-SE" w:eastAsia="en-US"/>
    </w:rPr>
  </w:style>
  <w:style w:type="paragraph" w:styleId="Heading9">
    <w:name w:val="heading 9"/>
    <w:basedOn w:val="Normal"/>
    <w:next w:val="Normal"/>
    <w:link w:val="Heading9Char"/>
    <w:qFormat/>
    <w:rsid w:val="00FB376E"/>
    <w:pPr>
      <w:tabs>
        <w:tab w:val="left" w:pos="1584"/>
      </w:tabs>
      <w:spacing w:before="240" w:after="60"/>
      <w:ind w:left="1584" w:hanging="1584"/>
      <w:outlineLvl w:val="8"/>
    </w:pPr>
    <w:rPr>
      <w:rFonts w:ascii="Arial" w:hAnsi="Arial"/>
      <w:b/>
      <w:i/>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612A63"/>
  </w:style>
  <w:style w:type="character" w:customStyle="1" w:styleId="InternetLink">
    <w:name w:val="Internet Link"/>
    <w:rsid w:val="00612A63"/>
    <w:rPr>
      <w:color w:val="0000FF"/>
      <w:u w:val="single"/>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qFormat/>
    <w:rsid w:val="00077121"/>
    <w:rPr>
      <w:rFonts w:ascii="Times New Roman" w:hAnsi="Times New Roman" w:cs="Times New Roman"/>
      <w:vanish/>
      <w:color w:val="800080"/>
      <w:sz w:val="24"/>
      <w:szCs w:val="24"/>
      <w:vertAlign w:val="subscript"/>
    </w:rPr>
  </w:style>
  <w:style w:type="character" w:styleId="FollowedHyperlink">
    <w:name w:val="FollowedHyperlink"/>
    <w:qFormat/>
    <w:rsid w:val="00AD4777"/>
    <w:rPr>
      <w:color w:val="606420"/>
      <w:u w:val="single"/>
    </w:rPr>
  </w:style>
  <w:style w:type="character" w:styleId="FootnoteReference">
    <w:name w:val="footnote reference"/>
    <w:semiHidden/>
    <w:qFormat/>
    <w:rsid w:val="00CB5FF3"/>
    <w:rPr>
      <w:vertAlign w:val="superscript"/>
    </w:rPr>
  </w:style>
  <w:style w:type="character" w:customStyle="1" w:styleId="Style11ptJustifiedAfter12ptChar">
    <w:name w:val="Style 11 pt Justified After:  12 pt Char"/>
    <w:link w:val="Style11ptJustifiedAfter12pt"/>
    <w:qFormat/>
    <w:rsid w:val="00F11E9B"/>
    <w:rPr>
      <w:sz w:val="22"/>
      <w:lang w:val="en-GB" w:eastAsia="en-GB" w:bidi="ar-SA"/>
    </w:rPr>
  </w:style>
  <w:style w:type="character" w:customStyle="1" w:styleId="StyleStyleLeftBoxSinglesolidlineAuto05ptLinewidthCh2Char">
    <w:name w:val="Style Style Left Box: (Single solid line Auto  05 pt Line width) Ch...2 Char"/>
    <w:link w:val="StyleStyleLeftBoxSinglesolidlineAuto05ptLinewidthCh2"/>
    <w:qFormat/>
    <w:rsid w:val="00F11E9B"/>
    <w:rPr>
      <w:sz w:val="22"/>
      <w:szCs w:val="22"/>
      <w:lang w:val="en-GB" w:eastAsia="en-GB" w:bidi="ar-SA"/>
    </w:rPr>
  </w:style>
  <w:style w:type="character" w:customStyle="1" w:styleId="Style11pt">
    <w:name w:val="Style 11 pt"/>
    <w:qFormat/>
    <w:rsid w:val="00F11E9B"/>
    <w:rPr>
      <w:sz w:val="22"/>
    </w:rPr>
  </w:style>
  <w:style w:type="character" w:customStyle="1" w:styleId="BodyText2Char">
    <w:name w:val="Body Text 2 Char"/>
    <w:link w:val="BodyText2"/>
    <w:qFormat/>
    <w:rsid w:val="0056210A"/>
    <w:rPr>
      <w:sz w:val="24"/>
    </w:rPr>
  </w:style>
  <w:style w:type="character" w:customStyle="1" w:styleId="Heading4Char">
    <w:name w:val="Heading 4 Char"/>
    <w:link w:val="Heading4"/>
    <w:qFormat/>
    <w:rsid w:val="0009615D"/>
    <w:rPr>
      <w:sz w:val="22"/>
      <w:szCs w:val="22"/>
      <w:lang w:val="en-US" w:eastAsia="en-US"/>
    </w:rPr>
  </w:style>
  <w:style w:type="character" w:customStyle="1" w:styleId="Heading5Char">
    <w:name w:val="Heading 5 Char"/>
    <w:link w:val="Heading5"/>
    <w:qFormat/>
    <w:rsid w:val="0009615D"/>
    <w:rPr>
      <w:sz w:val="22"/>
      <w:szCs w:val="22"/>
      <w:lang w:val="en-GB" w:eastAsia="en-US"/>
    </w:rPr>
  </w:style>
  <w:style w:type="character" w:customStyle="1" w:styleId="Heading6Char">
    <w:name w:val="Heading 6 Char"/>
    <w:link w:val="Heading6"/>
    <w:qFormat/>
    <w:rsid w:val="00FB376E"/>
    <w:rPr>
      <w:rFonts w:ascii="Arial" w:hAnsi="Arial"/>
      <w:i/>
      <w:sz w:val="22"/>
      <w:lang w:val="sv-SE"/>
    </w:rPr>
  </w:style>
  <w:style w:type="character" w:customStyle="1" w:styleId="Heading7Char">
    <w:name w:val="Heading 7 Char"/>
    <w:link w:val="Heading7"/>
    <w:qFormat/>
    <w:rsid w:val="00FB376E"/>
    <w:rPr>
      <w:rFonts w:ascii="Arial" w:hAnsi="Arial"/>
      <w:lang w:val="sv-SE"/>
    </w:rPr>
  </w:style>
  <w:style w:type="character" w:customStyle="1" w:styleId="Heading8Char">
    <w:name w:val="Heading 8 Char"/>
    <w:link w:val="Heading8"/>
    <w:qFormat/>
    <w:rsid w:val="00FB376E"/>
    <w:rPr>
      <w:rFonts w:ascii="Arial" w:hAnsi="Arial"/>
      <w:i/>
      <w:lang w:val="sv-SE"/>
    </w:rPr>
  </w:style>
  <w:style w:type="character" w:customStyle="1" w:styleId="Heading9Char">
    <w:name w:val="Heading 9 Char"/>
    <w:link w:val="Heading9"/>
    <w:qFormat/>
    <w:rsid w:val="00FB376E"/>
    <w:rPr>
      <w:rFonts w:ascii="Arial" w:hAnsi="Arial"/>
      <w:b/>
      <w:i/>
      <w:sz w:val="18"/>
      <w:lang w:val="sv-SE"/>
    </w:rPr>
  </w:style>
  <w:style w:type="character" w:styleId="CommentReference">
    <w:name w:val="annotation reference"/>
    <w:semiHidden/>
    <w:unhideWhenUsed/>
    <w:qFormat/>
    <w:rsid w:val="00C36A55"/>
    <w:rPr>
      <w:sz w:val="16"/>
      <w:szCs w:val="16"/>
    </w:rPr>
  </w:style>
  <w:style w:type="character" w:customStyle="1" w:styleId="CommentTextChar">
    <w:name w:val="Comment Text Char"/>
    <w:link w:val="CommentText"/>
    <w:semiHidden/>
    <w:qFormat/>
    <w:rsid w:val="00C36A55"/>
    <w:rPr>
      <w:lang w:val="en-GB" w:eastAsia="en-GB"/>
    </w:rPr>
  </w:style>
  <w:style w:type="character" w:customStyle="1" w:styleId="CommentSubjectChar">
    <w:name w:val="Comment Subject Char"/>
    <w:link w:val="CommentSubject"/>
    <w:semiHidden/>
    <w:qFormat/>
    <w:rsid w:val="00C36A55"/>
    <w:rPr>
      <w:b/>
      <w:bCs/>
      <w:lang w:val="en-GB" w:eastAsia="en-GB"/>
    </w:rPr>
  </w:style>
  <w:style w:type="character" w:customStyle="1" w:styleId="BodyTextChar">
    <w:name w:val="Body Text Char"/>
    <w:basedOn w:val="DefaultParagraphFont"/>
    <w:link w:val="BodyText"/>
    <w:qFormat/>
    <w:rsid w:val="00FF71DB"/>
    <w:rPr>
      <w:sz w:val="24"/>
    </w:rPr>
  </w:style>
  <w:style w:type="character" w:customStyle="1" w:styleId="Heading1Char">
    <w:name w:val="Heading 1 Char"/>
    <w:basedOn w:val="DefaultParagraphFont"/>
    <w:link w:val="Heading1"/>
    <w:qFormat/>
    <w:rsid w:val="00B7552F"/>
    <w:rPr>
      <w:b/>
      <w:lang w:val="fr-BE"/>
    </w:rPr>
  </w:style>
  <w:style w:type="character" w:customStyle="1" w:styleId="Heading2Char">
    <w:name w:val="Heading 2 Char"/>
    <w:basedOn w:val="DefaultParagraphFont"/>
    <w:link w:val="Heading2"/>
    <w:qFormat/>
    <w:rsid w:val="00B7552F"/>
    <w:rPr>
      <w:lang w:val="fr-BE"/>
    </w:rPr>
  </w:style>
  <w:style w:type="character" w:customStyle="1" w:styleId="Heading3Char">
    <w:name w:val="Heading 3 Char"/>
    <w:basedOn w:val="DefaultParagraphFont"/>
    <w:link w:val="Heading3"/>
    <w:qFormat/>
    <w:rsid w:val="00B7552F"/>
    <w:rPr>
      <w:u w:val="single"/>
    </w:rPr>
  </w:style>
  <w:style w:type="character" w:customStyle="1" w:styleId="TitleChar">
    <w:name w:val="Title Char"/>
    <w:basedOn w:val="DefaultParagraphFont"/>
    <w:link w:val="Title"/>
    <w:qFormat/>
    <w:rsid w:val="00B7552F"/>
    <w:rPr>
      <w:b/>
      <w:sz w:val="28"/>
      <w:lang w:val="fr-BE"/>
    </w:rPr>
  </w:style>
  <w:style w:type="character" w:customStyle="1" w:styleId="SubtitleChar">
    <w:name w:val="Subtitle Char"/>
    <w:basedOn w:val="DefaultParagraphFont"/>
    <w:link w:val="Subtitle"/>
    <w:qFormat/>
    <w:rsid w:val="00B7552F"/>
    <w:rPr>
      <w:b/>
      <w:sz w:val="28"/>
      <w:lang w:val="fr-BE"/>
    </w:rPr>
  </w:style>
  <w:style w:type="character" w:customStyle="1" w:styleId="BodyTextIndentChar">
    <w:name w:val="Body Text Indent Char"/>
    <w:basedOn w:val="DefaultParagraphFont"/>
    <w:link w:val="BodyTextIndent"/>
    <w:qFormat/>
    <w:rsid w:val="00B7552F"/>
  </w:style>
  <w:style w:type="character" w:customStyle="1" w:styleId="BodyTextIndent2Char">
    <w:name w:val="Body Text Indent 2 Char"/>
    <w:basedOn w:val="DefaultParagraphFont"/>
    <w:link w:val="BodyTextIndent2"/>
    <w:qFormat/>
    <w:rsid w:val="00B7552F"/>
    <w:rPr>
      <w:u w:val="single"/>
    </w:rPr>
  </w:style>
  <w:style w:type="character" w:customStyle="1" w:styleId="BodyTextIndent3Char">
    <w:name w:val="Body Text Indent 3 Char"/>
    <w:basedOn w:val="DefaultParagraphFont"/>
    <w:link w:val="BodyTextIndent3"/>
    <w:qFormat/>
    <w:rsid w:val="00B7552F"/>
  </w:style>
  <w:style w:type="character" w:customStyle="1" w:styleId="HeaderChar">
    <w:name w:val="Header Char"/>
    <w:basedOn w:val="DefaultParagraphFont"/>
    <w:link w:val="Header"/>
    <w:qFormat/>
    <w:rsid w:val="00B7552F"/>
  </w:style>
  <w:style w:type="character" w:customStyle="1" w:styleId="FooterChar">
    <w:name w:val="Footer Char"/>
    <w:basedOn w:val="DefaultParagraphFont"/>
    <w:link w:val="Footer"/>
    <w:qFormat/>
    <w:rsid w:val="00B7552F"/>
  </w:style>
  <w:style w:type="character" w:customStyle="1" w:styleId="BodyText3Char">
    <w:name w:val="Body Text 3 Char"/>
    <w:basedOn w:val="DefaultParagraphFont"/>
    <w:link w:val="BodyText3"/>
    <w:qFormat/>
    <w:rsid w:val="00B7552F"/>
    <w:rPr>
      <w:b/>
    </w:rPr>
  </w:style>
  <w:style w:type="character" w:customStyle="1" w:styleId="FootnoteTextChar">
    <w:name w:val="Footnote Text Char"/>
    <w:basedOn w:val="DefaultParagraphFont"/>
    <w:semiHidden/>
    <w:qFormat/>
    <w:rsid w:val="00B7552F"/>
  </w:style>
  <w:style w:type="character" w:customStyle="1" w:styleId="BalloonTextChar">
    <w:name w:val="Balloon Text Char"/>
    <w:basedOn w:val="DefaultParagraphFont"/>
    <w:link w:val="BalloonText"/>
    <w:semiHidden/>
    <w:qFormat/>
    <w:rsid w:val="00B7552F"/>
    <w:rPr>
      <w:rFonts w:ascii="Tahoma" w:hAnsi="Tahoma" w:cs="Tahoma"/>
      <w:sz w:val="16"/>
      <w:szCs w:val="16"/>
    </w:rPr>
  </w:style>
  <w:style w:type="character" w:customStyle="1" w:styleId="ListLabel1">
    <w:name w:val="ListLabel 1"/>
    <w:qFormat/>
    <w:rPr>
      <w:b/>
    </w:rPr>
  </w:style>
  <w:style w:type="character" w:customStyle="1" w:styleId="ListLabel2">
    <w:name w:val="ListLabel 2"/>
    <w:qFormat/>
    <w:rPr>
      <w:b/>
    </w:rPr>
  </w:style>
  <w:style w:type="character" w:customStyle="1" w:styleId="ListLabel3">
    <w:name w:val="ListLabel 3"/>
    <w:qFormat/>
    <w:rPr>
      <w:b w:val="0"/>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b w:val="0"/>
    </w:rPr>
  </w:style>
  <w:style w:type="character" w:customStyle="1" w:styleId="ListLabel11">
    <w:name w:val="ListLabel 11"/>
    <w:qFormat/>
    <w:rPr>
      <w:b w:val="0"/>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FootnoteAnchor">
    <w:name w:val="Footnote Anchor"/>
    <w:rPr>
      <w:vertAlign w:val="superscript"/>
    </w:rPr>
  </w:style>
  <w:style w:type="character" w:customStyle="1" w:styleId="FootnoteCharacters">
    <w:name w:val="Footnote Characters"/>
    <w:qFormat/>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27">
    <w:name w:val="ListLabel 27"/>
    <w:qFormat/>
    <w:rPr>
      <w:b/>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b w:val="0"/>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b/>
    </w:rPr>
  </w:style>
  <w:style w:type="character" w:customStyle="1" w:styleId="ListLabel57">
    <w:name w:val="ListLabel 57"/>
    <w:qFormat/>
    <w:rPr>
      <w:b/>
    </w:rPr>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rsid w:val="00612A63"/>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Indent2">
    <w:name w:val="Body Text Indent 2"/>
    <w:basedOn w:val="Normal"/>
    <w:link w:val="BodyTextIndent2Char"/>
    <w:qFormat/>
    <w:rsid w:val="00612A63"/>
    <w:pPr>
      <w:tabs>
        <w:tab w:val="left" w:pos="567"/>
        <w:tab w:val="left" w:pos="2160"/>
      </w:tabs>
      <w:spacing w:after="240"/>
      <w:ind w:left="567" w:hanging="567"/>
      <w:jc w:val="both"/>
    </w:pPr>
    <w:rPr>
      <w:u w:val="single"/>
    </w:rPr>
  </w:style>
  <w:style w:type="paragraph" w:styleId="BodyTextIndent3">
    <w:name w:val="Body Text Indent 3"/>
    <w:basedOn w:val="Normal"/>
    <w:link w:val="BodyTextIndent3Char"/>
    <w:qFormat/>
    <w:rsid w:val="00612A63"/>
    <w:pPr>
      <w:tabs>
        <w:tab w:val="left" w:pos="1276"/>
      </w:tabs>
      <w:spacing w:after="120"/>
      <w:ind w:left="1276" w:hanging="425"/>
      <w:jc w:val="both"/>
    </w:pPr>
  </w:style>
  <w:style w:type="paragraph" w:styleId="BodyText2">
    <w:name w:val="Body Text 2"/>
    <w:basedOn w:val="Normal"/>
    <w:link w:val="BodyText2Char"/>
    <w:qFormat/>
    <w:rsid w:val="00612A63"/>
    <w:pPr>
      <w:tabs>
        <w:tab w:val="left" w:pos="567"/>
      </w:tabs>
      <w:jc w:val="both"/>
    </w:pPr>
  </w:style>
  <w:style w:type="paragraph" w:customStyle="1" w:styleId="Text3">
    <w:name w:val="Text 3"/>
    <w:basedOn w:val="Normal"/>
    <w:qFormat/>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paragraph" w:styleId="BodyText3">
    <w:name w:val="Body Text 3"/>
    <w:basedOn w:val="Normal"/>
    <w:link w:val="BodyText3Char"/>
    <w:qFormat/>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paragraph" w:customStyle="1" w:styleId="Blockquote">
    <w:name w:val="Blockquote"/>
    <w:basedOn w:val="Normal"/>
    <w:qFormat/>
    <w:rsid w:val="00612A63"/>
    <w:pPr>
      <w:widowControl w:val="0"/>
      <w:spacing w:before="100" w:after="100"/>
      <w:ind w:left="360" w:right="360"/>
    </w:pPr>
    <w:rPr>
      <w:lang w:val="en-US"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rsid w:val="00C53D8C"/>
    <w:pPr>
      <w:spacing w:after="160" w:line="240" w:lineRule="exact"/>
    </w:pPr>
    <w:rPr>
      <w:rFonts w:ascii="Tahoma" w:hAnsi="Tahoma"/>
      <w:lang w:val="en-US" w:eastAsia="en-US"/>
    </w:rPr>
  </w:style>
  <w:style w:type="paragraph" w:customStyle="1" w:styleId="Char2">
    <w:name w:val="Char2"/>
    <w:basedOn w:val="Normal"/>
    <w:qFormat/>
    <w:rsid w:val="0016755B"/>
    <w:pPr>
      <w:spacing w:after="160" w:line="240" w:lineRule="exact"/>
    </w:pPr>
    <w:rPr>
      <w:rFonts w:ascii="Tahoma" w:hAnsi="Tahoma"/>
      <w:lang w:val="en-US" w:eastAsia="en-US"/>
    </w:rPr>
  </w:style>
  <w:style w:type="paragraph" w:styleId="FootnoteText">
    <w:name w:val="footnote text"/>
    <w:basedOn w:val="Normal"/>
  </w:style>
  <w:style w:type="paragraph" w:styleId="BalloonText">
    <w:name w:val="Balloon Text"/>
    <w:basedOn w:val="Normal"/>
    <w:link w:val="BalloonTextChar"/>
    <w:semiHidden/>
    <w:qFormat/>
    <w:rsid w:val="005D284C"/>
    <w:rPr>
      <w:rFonts w:ascii="Tahoma" w:hAnsi="Tahoma" w:cs="Tahoma"/>
      <w:sz w:val="16"/>
      <w:szCs w:val="16"/>
    </w:rPr>
  </w:style>
  <w:style w:type="paragraph" w:customStyle="1" w:styleId="Text2">
    <w:name w:val="Text 2"/>
    <w:basedOn w:val="Normal"/>
    <w:qFormat/>
    <w:rsid w:val="00CB5613"/>
    <w:pPr>
      <w:tabs>
        <w:tab w:val="left" w:pos="2161"/>
      </w:tabs>
      <w:spacing w:after="240"/>
      <w:ind w:left="1202"/>
      <w:jc w:val="both"/>
    </w:pPr>
    <w:rPr>
      <w:lang w:eastAsia="en-US"/>
    </w:rPr>
  </w:style>
  <w:style w:type="paragraph" w:customStyle="1" w:styleId="Style11ptJustifiedAfter12pt">
    <w:name w:val="Style 11 pt Justified After:  12 pt"/>
    <w:basedOn w:val="Normal"/>
    <w:link w:val="Style11ptJustifiedAfter12ptChar"/>
    <w:qFormat/>
    <w:rsid w:val="00F11E9B"/>
    <w:pPr>
      <w:spacing w:after="120"/>
      <w:jc w:val="both"/>
    </w:pPr>
    <w:rPr>
      <w:sz w:val="22"/>
    </w:rPr>
  </w:style>
  <w:style w:type="paragraph" w:customStyle="1" w:styleId="StyleStyleLeftBoxSinglesolidlineAuto05ptLinewidthCh2">
    <w:name w:val="Style Style Left Box: (Single solid line Auto  05 pt Line width) Ch...2"/>
    <w:basedOn w:val="Normal"/>
    <w:link w:val="StyleStyleLeftBoxSinglesolidlineAuto05ptLinewidthCh2Char"/>
    <w:qFormat/>
    <w:rsid w:val="00F11E9B"/>
    <w:pPr>
      <w:pBdr>
        <w:top w:val="single" w:sz="4" w:space="1" w:color="00000A"/>
        <w:left w:val="single" w:sz="4" w:space="4" w:color="00000A"/>
        <w:bottom w:val="single" w:sz="4" w:space="1" w:color="00000A"/>
        <w:right w:val="single" w:sz="4" w:space="4" w:color="00000A"/>
      </w:pBdr>
    </w:pPr>
    <w:rPr>
      <w:sz w:val="22"/>
      <w:szCs w:val="22"/>
    </w:rPr>
  </w:style>
  <w:style w:type="paragraph" w:customStyle="1" w:styleId="bulletsub">
    <w:name w:val="bullet_sub"/>
    <w:basedOn w:val="Normal"/>
    <w:qFormat/>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z w:val="22"/>
      <w:lang w:eastAsia="en-US"/>
    </w:rPr>
  </w:style>
  <w:style w:type="paragraph" w:styleId="ListParagraph">
    <w:name w:val="List Paragraph"/>
    <w:basedOn w:val="Normal"/>
    <w:qFormat/>
    <w:rsid w:val="0009615D"/>
    <w:pPr>
      <w:ind w:left="1304"/>
    </w:pPr>
  </w:style>
  <w:style w:type="paragraph" w:customStyle="1" w:styleId="bullet-3">
    <w:name w:val="bullet-3"/>
    <w:basedOn w:val="Normal"/>
    <w:qFormat/>
    <w:rsid w:val="00166FA9"/>
    <w:pPr>
      <w:widowControl w:val="0"/>
      <w:spacing w:before="240" w:after="120" w:line="240" w:lineRule="exact"/>
      <w:ind w:left="2212" w:hanging="284"/>
      <w:jc w:val="both"/>
    </w:pPr>
    <w:rPr>
      <w:rFonts w:ascii="Arial" w:hAnsi="Arial"/>
      <w:sz w:val="22"/>
      <w:lang w:val="cs-CZ" w:eastAsia="en-US"/>
    </w:rPr>
  </w:style>
  <w:style w:type="paragraph" w:customStyle="1" w:styleId="StyleHeading1TimesNewRoman14ptItalic">
    <w:name w:val="Style Heading 1 + Times New Roman 14 pt Italic"/>
    <w:basedOn w:val="Heading1"/>
    <w:autoRedefine/>
    <w:qFormat/>
    <w:rsid w:val="003E65CC"/>
    <w:pPr>
      <w:spacing w:before="120" w:after="120"/>
      <w:ind w:left="993" w:hanging="426"/>
      <w:jc w:val="both"/>
    </w:pPr>
    <w:rPr>
      <w:rFonts w:ascii="Roboto" w:hAnsi="Roboto"/>
      <w:b w:val="0"/>
      <w:bCs/>
      <w:iCs/>
      <w:sz w:val="20"/>
      <w:lang w:eastAsia="en-US"/>
    </w:rPr>
  </w:style>
  <w:style w:type="paragraph" w:styleId="CommentText">
    <w:name w:val="annotation text"/>
    <w:basedOn w:val="Normal"/>
    <w:link w:val="CommentTextChar"/>
    <w:semiHidden/>
    <w:unhideWhenUsed/>
    <w:qFormat/>
    <w:rsid w:val="00C36A55"/>
  </w:style>
  <w:style w:type="paragraph" w:styleId="CommentSubject">
    <w:name w:val="annotation subject"/>
    <w:basedOn w:val="CommentText"/>
    <w:link w:val="CommentSubjectChar"/>
    <w:semiHidden/>
    <w:unhideWhenUsed/>
    <w:qFormat/>
    <w:rsid w:val="00C36A55"/>
    <w:rPr>
      <w:b/>
      <w:bCs/>
    </w:rPr>
  </w:style>
  <w:style w:type="paragraph" w:styleId="Revision">
    <w:name w:val="Revision"/>
    <w:uiPriority w:val="99"/>
    <w:semiHidden/>
    <w:qFormat/>
    <w:rsid w:val="00ED3629"/>
  </w:style>
  <w:style w:type="paragraph" w:styleId="NormalWeb">
    <w:name w:val="Normal (Web)"/>
    <w:basedOn w:val="Normal"/>
    <w:semiHidden/>
    <w:unhideWhenUsed/>
    <w:qFormat/>
    <w:rsid w:val="00890936"/>
    <w:pPr>
      <w:spacing w:beforeAutospacing="1"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qFormat/>
    <w:rsid w:val="00890936"/>
    <w:pPr>
      <w:jc w:val="center"/>
    </w:pPr>
    <w:rPr>
      <w:b/>
      <w:bCs/>
      <w:sz w:val="36"/>
      <w:szCs w:val="36"/>
      <w:lang w:val="sr-Latn-CS" w:eastAsia="en-US"/>
    </w:rPr>
  </w:style>
  <w:style w:type="paragraph" w:styleId="NoSpacing">
    <w:name w:val="No Spacing"/>
    <w:uiPriority w:val="1"/>
    <w:qFormat/>
    <w:rsid w:val="00084350"/>
  </w:style>
  <w:style w:type="paragraph" w:customStyle="1" w:styleId="FrameContents">
    <w:name w:val="Frame Contents"/>
    <w:basedOn w:val="Normal"/>
    <w:qFormat/>
  </w:style>
  <w:style w:type="numbering" w:customStyle="1" w:styleId="Style1">
    <w:name w:val="Style1"/>
    <w:uiPriority w:val="99"/>
    <w:qFormat/>
    <w:rsid w:val="00516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9C3A5-B2AF-4EDF-AC32-DC255470A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4196</Words>
  <Characters>23920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dc:description/>
  <cp:lastModifiedBy>Duška Andonov</cp:lastModifiedBy>
  <cp:revision>8</cp:revision>
  <cp:lastPrinted>2014-12-11T13:59:00Z</cp:lastPrinted>
  <dcterms:created xsi:type="dcterms:W3CDTF">2019-03-06T13:34:00Z</dcterms:created>
  <dcterms:modified xsi:type="dcterms:W3CDTF">2019-03-07T08:05:00Z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European Commission</vt:lpwstr>
  </property>
  <property fmtid="{D5CDD505-2E9C-101B-9397-08002B2CF9AE}" pid="4" name="DocSecurity">
    <vt:i4>0</vt:i4>
  </property>
  <property fmtid="{D5CDD505-2E9C-101B-9397-08002B2CF9AE}" pid="5" name="Editor">
    <vt:lpwstr>kilbyrn</vt:lpwstr>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